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AD5D0" w14:textId="77777777" w:rsidR="0033450B" w:rsidRPr="00AF05A3" w:rsidRDefault="0033450B" w:rsidP="00AF05A3">
      <w:pPr>
        <w:bidi/>
        <w:jc w:val="center"/>
        <w:rPr>
          <w:rFonts w:cs="B Nazanin"/>
          <w:b/>
          <w:bCs/>
          <w:sz w:val="28"/>
          <w:szCs w:val="28"/>
          <w:rtl/>
          <w:lang w:bidi="fa-IR"/>
        </w:rPr>
      </w:pPr>
      <w:r w:rsidRPr="00AF05A3">
        <w:rPr>
          <w:rFonts w:cs="B Nazanin" w:hint="cs"/>
          <w:b/>
          <w:bCs/>
          <w:sz w:val="28"/>
          <w:szCs w:val="28"/>
          <w:rtl/>
          <w:lang w:bidi="fa-IR"/>
        </w:rPr>
        <w:t>وزارت علوم، تحقیقات و فناوری</w:t>
      </w:r>
    </w:p>
    <w:p w14:paraId="4FA95491" w14:textId="77777777" w:rsidR="0033450B" w:rsidRPr="00AF05A3" w:rsidRDefault="0033450B" w:rsidP="00AF05A3">
      <w:pPr>
        <w:bidi/>
        <w:jc w:val="center"/>
        <w:rPr>
          <w:rFonts w:cs="B Nazanin"/>
          <w:b/>
          <w:bCs/>
          <w:sz w:val="34"/>
          <w:szCs w:val="34"/>
          <w:rtl/>
          <w:lang w:bidi="fa-IR"/>
        </w:rPr>
      </w:pPr>
      <w:r w:rsidRPr="00AF05A3">
        <w:rPr>
          <w:rFonts w:cs="B Nazanin" w:hint="cs"/>
          <w:b/>
          <w:bCs/>
          <w:sz w:val="34"/>
          <w:szCs w:val="34"/>
          <w:rtl/>
          <w:lang w:bidi="fa-IR"/>
        </w:rPr>
        <w:t>موسسه آموزش عالی خاوران</w:t>
      </w:r>
    </w:p>
    <w:p w14:paraId="2E1E2DDF" w14:textId="77777777" w:rsidR="0033450B" w:rsidRPr="00AF05A3" w:rsidRDefault="0033450B" w:rsidP="00AF05A3">
      <w:pPr>
        <w:bidi/>
        <w:jc w:val="center"/>
        <w:rPr>
          <w:rFonts w:cs="B Nazanin"/>
          <w:b/>
          <w:bCs/>
          <w:sz w:val="28"/>
          <w:szCs w:val="28"/>
          <w:rtl/>
          <w:lang w:bidi="fa-IR"/>
        </w:rPr>
      </w:pPr>
      <w:r w:rsidRPr="00AF05A3">
        <w:rPr>
          <w:rFonts w:cs="B Nazanin" w:hint="cs"/>
          <w:b/>
          <w:bCs/>
          <w:sz w:val="28"/>
          <w:szCs w:val="28"/>
          <w:rtl/>
          <w:lang w:bidi="fa-IR"/>
        </w:rPr>
        <w:t>غیر دولتی، غیر انتفاعی</w:t>
      </w:r>
    </w:p>
    <w:p w14:paraId="56D28CC4" w14:textId="77777777" w:rsidR="0033450B" w:rsidRPr="0033450B" w:rsidRDefault="0033450B" w:rsidP="00AF05A3">
      <w:pPr>
        <w:bidi/>
        <w:jc w:val="center"/>
        <w:rPr>
          <w:rFonts w:cs="B Nazanin"/>
          <w:b/>
          <w:bCs/>
          <w:sz w:val="30"/>
          <w:szCs w:val="30"/>
          <w:rtl/>
          <w:lang w:bidi="fa-IR"/>
        </w:rPr>
      </w:pPr>
    </w:p>
    <w:p w14:paraId="666F235A" w14:textId="77777777" w:rsidR="00333F0F" w:rsidRPr="00AF05A3" w:rsidRDefault="00AF05A3" w:rsidP="00AF05A3">
      <w:pPr>
        <w:bidi/>
        <w:jc w:val="center"/>
        <w:rPr>
          <w:rFonts w:cs="B Nazanin"/>
          <w:b/>
          <w:bCs/>
          <w:sz w:val="30"/>
          <w:szCs w:val="30"/>
          <w:rtl/>
          <w:lang w:bidi="fa-IR"/>
        </w:rPr>
      </w:pPr>
      <w:proofErr w:type="spellStart"/>
      <w:r w:rsidRPr="00AF05A3">
        <w:rPr>
          <w:rFonts w:cs="B Nazanin" w:hint="cs"/>
          <w:b/>
          <w:bCs/>
          <w:sz w:val="30"/>
          <w:szCs w:val="30"/>
          <w:rtl/>
          <w:lang w:bidi="fa-IR"/>
        </w:rPr>
        <w:t>پروپوزال</w:t>
      </w:r>
      <w:proofErr w:type="spellEnd"/>
      <w:r w:rsidRPr="00AF05A3">
        <w:rPr>
          <w:rFonts w:cs="B Nazanin" w:hint="cs"/>
          <w:b/>
          <w:bCs/>
          <w:sz w:val="30"/>
          <w:szCs w:val="30"/>
          <w:rtl/>
          <w:lang w:bidi="fa-IR"/>
        </w:rPr>
        <w:t xml:space="preserve"> کارشناسی ارشد</w:t>
      </w:r>
    </w:p>
    <w:p w14:paraId="50AC1FF7" w14:textId="77777777" w:rsidR="00DB2B9D" w:rsidRPr="00AF05A3" w:rsidRDefault="0033450B" w:rsidP="00AF05A3">
      <w:pPr>
        <w:bidi/>
        <w:jc w:val="center"/>
        <w:rPr>
          <w:rFonts w:cs="B Nazanin"/>
          <w:b/>
          <w:bCs/>
          <w:sz w:val="30"/>
          <w:szCs w:val="30"/>
          <w:rtl/>
          <w:lang w:bidi="fa-IR"/>
        </w:rPr>
      </w:pPr>
      <w:r w:rsidRPr="00AF05A3">
        <w:rPr>
          <w:rFonts w:cs="B Nazanin" w:hint="cs"/>
          <w:b/>
          <w:bCs/>
          <w:sz w:val="30"/>
          <w:szCs w:val="30"/>
          <w:rtl/>
          <w:lang w:bidi="fa-IR"/>
        </w:rPr>
        <w:t>رشته مدیریت و ساخت</w:t>
      </w:r>
    </w:p>
    <w:p w14:paraId="765332A0" w14:textId="77777777" w:rsidR="00DB2B9D" w:rsidRPr="00F94B8C" w:rsidRDefault="00DB2B9D" w:rsidP="00AF05A3">
      <w:pPr>
        <w:bidi/>
        <w:jc w:val="lowKashida"/>
        <w:rPr>
          <w:rFonts w:cs="B Nazanin"/>
          <w:b/>
          <w:bCs/>
          <w:sz w:val="32"/>
          <w:szCs w:val="32"/>
          <w:rtl/>
          <w:lang w:bidi="fa-IR"/>
        </w:rPr>
      </w:pPr>
    </w:p>
    <w:p w14:paraId="70CA138A" w14:textId="77777777" w:rsidR="00DB2B9D" w:rsidRPr="004E488D" w:rsidRDefault="00DB2B9D" w:rsidP="00AF05A3">
      <w:pPr>
        <w:bidi/>
        <w:jc w:val="center"/>
        <w:rPr>
          <w:rFonts w:cs="B Nazanin"/>
          <w:b/>
          <w:bCs/>
          <w:sz w:val="44"/>
          <w:szCs w:val="44"/>
          <w:rtl/>
          <w:lang w:bidi="fa-IR"/>
        </w:rPr>
      </w:pPr>
      <w:r w:rsidRPr="004E488D">
        <w:rPr>
          <w:rFonts w:cs="B Nazanin" w:hint="cs"/>
          <w:b/>
          <w:bCs/>
          <w:sz w:val="44"/>
          <w:szCs w:val="44"/>
          <w:rtl/>
          <w:lang w:bidi="fa-IR"/>
        </w:rPr>
        <w:t>عنوان:</w:t>
      </w:r>
    </w:p>
    <w:p w14:paraId="135C993C" w14:textId="77777777" w:rsidR="00F94C4E" w:rsidRPr="00C71EE2" w:rsidRDefault="00863712" w:rsidP="00C71EE2">
      <w:pPr>
        <w:bidi/>
        <w:jc w:val="center"/>
        <w:rPr>
          <w:rFonts w:cs="B Nazanin"/>
          <w:b/>
          <w:bCs/>
          <w:sz w:val="42"/>
          <w:szCs w:val="42"/>
          <w:rtl/>
          <w:lang w:bidi="fa-IR"/>
        </w:rPr>
      </w:pPr>
      <w:hyperlink r:id="rId8" w:history="1">
        <w:r w:rsidR="00F94C4E" w:rsidRPr="00AF05A3">
          <w:rPr>
            <w:rFonts w:cs="B Nazanin"/>
            <w:b/>
            <w:bCs/>
            <w:sz w:val="42"/>
            <w:szCs w:val="42"/>
            <w:rtl/>
            <w:lang w:bidi="fa-IR"/>
          </w:rPr>
          <w:t>بررسی ویژگی های روان شناختی مدیران</w:t>
        </w:r>
        <w:r w:rsidR="00F94C4E" w:rsidRPr="00AF05A3">
          <w:rPr>
            <w:rFonts w:cs="B Nazanin" w:hint="cs"/>
            <w:b/>
            <w:bCs/>
            <w:sz w:val="42"/>
            <w:szCs w:val="42"/>
            <w:rtl/>
            <w:lang w:bidi="fa-IR"/>
          </w:rPr>
          <w:t xml:space="preserve"> </w:t>
        </w:r>
        <w:r w:rsidR="00F94C4E" w:rsidRPr="00AF05A3">
          <w:rPr>
            <w:rFonts w:cs="B Nazanin"/>
            <w:b/>
            <w:bCs/>
            <w:sz w:val="42"/>
            <w:szCs w:val="42"/>
            <w:rtl/>
            <w:lang w:bidi="fa-IR"/>
          </w:rPr>
          <w:t xml:space="preserve">و تاثیر </w:t>
        </w:r>
        <w:r w:rsidR="005B48D5" w:rsidRPr="00AF05A3">
          <w:rPr>
            <w:rFonts w:cs="B Nazanin" w:hint="cs"/>
            <w:b/>
            <w:bCs/>
            <w:sz w:val="42"/>
            <w:szCs w:val="42"/>
            <w:rtl/>
            <w:lang w:bidi="fa-IR"/>
          </w:rPr>
          <w:t>آ</w:t>
        </w:r>
        <w:r w:rsidR="00F94C4E" w:rsidRPr="00AF05A3">
          <w:rPr>
            <w:rFonts w:cs="B Nazanin"/>
            <w:b/>
            <w:bCs/>
            <w:sz w:val="42"/>
            <w:szCs w:val="42"/>
            <w:rtl/>
            <w:lang w:bidi="fa-IR"/>
          </w:rPr>
          <w:t>ن در شیوه مدیریت پروژه</w:t>
        </w:r>
        <w:r w:rsidR="00A96C59" w:rsidRPr="00AF05A3">
          <w:rPr>
            <w:rFonts w:cs="B Nazanin" w:hint="cs"/>
            <w:b/>
            <w:bCs/>
            <w:sz w:val="42"/>
            <w:szCs w:val="42"/>
            <w:rtl/>
            <w:lang w:bidi="fa-IR"/>
          </w:rPr>
          <w:t xml:space="preserve"> </w:t>
        </w:r>
        <w:r w:rsidR="00F94C4E" w:rsidRPr="00AF05A3">
          <w:rPr>
            <w:rFonts w:cs="B Nazanin"/>
            <w:b/>
            <w:bCs/>
            <w:sz w:val="42"/>
            <w:szCs w:val="42"/>
            <w:rtl/>
            <w:lang w:bidi="fa-IR"/>
          </w:rPr>
          <w:t xml:space="preserve"> </w:t>
        </w:r>
      </w:hyperlink>
      <w:r w:rsidR="0033450B" w:rsidRPr="00AF05A3">
        <w:rPr>
          <w:rFonts w:cs="B Nazanin" w:hint="cs"/>
          <w:b/>
          <w:bCs/>
          <w:sz w:val="42"/>
          <w:szCs w:val="42"/>
          <w:rtl/>
          <w:lang w:bidi="fa-IR"/>
        </w:rPr>
        <w:t>و ساخت</w:t>
      </w:r>
      <w:r w:rsidR="00C71EE2">
        <w:rPr>
          <w:rFonts w:cs="B Nazanin" w:hint="cs"/>
          <w:b/>
          <w:bCs/>
          <w:sz w:val="42"/>
          <w:szCs w:val="42"/>
          <w:rtl/>
          <w:lang w:bidi="fa-IR"/>
        </w:rPr>
        <w:t xml:space="preserve"> </w:t>
      </w:r>
      <w:r w:rsidR="0033450B">
        <w:rPr>
          <w:rFonts w:cs="B Nazanin" w:hint="cs"/>
          <w:b/>
          <w:bCs/>
          <w:sz w:val="32"/>
          <w:szCs w:val="32"/>
          <w:rtl/>
          <w:lang w:bidi="fa-IR"/>
        </w:rPr>
        <w:t>مطالعات موردی ساختمان های اسکلت فلزی تا ده طبقه در شهر مشهد</w:t>
      </w:r>
    </w:p>
    <w:p w14:paraId="626F4F43" w14:textId="77777777" w:rsidR="00AF05A3" w:rsidRDefault="00AF05A3" w:rsidP="00AF05A3">
      <w:pPr>
        <w:bidi/>
        <w:jc w:val="center"/>
        <w:rPr>
          <w:rFonts w:cs="B Nazanin"/>
          <w:b/>
          <w:bCs/>
          <w:sz w:val="32"/>
          <w:szCs w:val="32"/>
          <w:rtl/>
          <w:lang w:bidi="fa-IR"/>
        </w:rPr>
      </w:pPr>
    </w:p>
    <w:p w14:paraId="6340AD95" w14:textId="77777777" w:rsidR="00AF05A3" w:rsidRPr="00F94B8C" w:rsidRDefault="00AF05A3" w:rsidP="00AF05A3">
      <w:pPr>
        <w:bidi/>
        <w:jc w:val="center"/>
        <w:rPr>
          <w:rFonts w:cs="B Nazanin"/>
          <w:b/>
          <w:bCs/>
          <w:sz w:val="32"/>
          <w:szCs w:val="32"/>
          <w:rtl/>
          <w:lang w:bidi="fa-IR"/>
        </w:rPr>
      </w:pPr>
    </w:p>
    <w:p w14:paraId="43500AB7" w14:textId="77777777" w:rsidR="0033450B" w:rsidRDefault="00AF05A3" w:rsidP="00AF05A3">
      <w:pPr>
        <w:bidi/>
        <w:jc w:val="center"/>
        <w:rPr>
          <w:rFonts w:cs="B Nazanin"/>
          <w:b/>
          <w:bCs/>
          <w:sz w:val="36"/>
          <w:szCs w:val="36"/>
          <w:rtl/>
          <w:lang w:bidi="fa-IR"/>
        </w:rPr>
      </w:pPr>
      <w:r>
        <w:rPr>
          <w:rFonts w:cs="B Nazanin" w:hint="cs"/>
          <w:b/>
          <w:bCs/>
          <w:sz w:val="36"/>
          <w:szCs w:val="36"/>
          <w:rtl/>
          <w:lang w:bidi="fa-IR"/>
        </w:rPr>
        <w:t>استاد راهنما:</w:t>
      </w:r>
    </w:p>
    <w:p w14:paraId="70B7E34C" w14:textId="77777777" w:rsidR="00AF05A3" w:rsidRDefault="00AF05A3" w:rsidP="00AF05A3">
      <w:pPr>
        <w:bidi/>
        <w:jc w:val="center"/>
        <w:rPr>
          <w:rFonts w:cs="B Nazanin"/>
          <w:b/>
          <w:bCs/>
          <w:sz w:val="36"/>
          <w:szCs w:val="36"/>
          <w:rtl/>
          <w:lang w:bidi="fa-IR"/>
        </w:rPr>
      </w:pPr>
      <w:r>
        <w:rPr>
          <w:rFonts w:cs="B Nazanin" w:hint="cs"/>
          <w:b/>
          <w:bCs/>
          <w:sz w:val="36"/>
          <w:szCs w:val="36"/>
          <w:rtl/>
          <w:lang w:bidi="fa-IR"/>
        </w:rPr>
        <w:t xml:space="preserve">دکتر </w:t>
      </w:r>
      <w:proofErr w:type="spellStart"/>
      <w:r>
        <w:rPr>
          <w:rFonts w:cs="B Nazanin" w:hint="cs"/>
          <w:b/>
          <w:bCs/>
          <w:sz w:val="36"/>
          <w:szCs w:val="36"/>
          <w:rtl/>
          <w:lang w:bidi="fa-IR"/>
        </w:rPr>
        <w:t>مداحی</w:t>
      </w:r>
      <w:proofErr w:type="spellEnd"/>
    </w:p>
    <w:p w14:paraId="5997CC20" w14:textId="77777777" w:rsidR="00AF05A3" w:rsidRDefault="00AF05A3" w:rsidP="00AF05A3">
      <w:pPr>
        <w:bidi/>
        <w:jc w:val="center"/>
        <w:rPr>
          <w:rFonts w:cs="B Nazanin"/>
          <w:b/>
          <w:bCs/>
          <w:sz w:val="36"/>
          <w:szCs w:val="36"/>
          <w:rtl/>
          <w:lang w:bidi="fa-IR"/>
        </w:rPr>
      </w:pPr>
    </w:p>
    <w:p w14:paraId="2F7EC8A9" w14:textId="77777777" w:rsidR="00AF05A3" w:rsidRDefault="00AF05A3" w:rsidP="00AF05A3">
      <w:pPr>
        <w:bidi/>
        <w:jc w:val="center"/>
        <w:rPr>
          <w:rFonts w:cs="B Nazanin"/>
          <w:b/>
          <w:bCs/>
          <w:sz w:val="36"/>
          <w:szCs w:val="36"/>
          <w:rtl/>
          <w:lang w:bidi="fa-IR"/>
        </w:rPr>
      </w:pPr>
      <w:r>
        <w:rPr>
          <w:rFonts w:cs="B Nazanin" w:hint="cs"/>
          <w:b/>
          <w:bCs/>
          <w:sz w:val="36"/>
          <w:szCs w:val="36"/>
          <w:rtl/>
          <w:lang w:bidi="fa-IR"/>
        </w:rPr>
        <w:t>استاد مشاور:</w:t>
      </w:r>
    </w:p>
    <w:p w14:paraId="2DE4B77D" w14:textId="77777777" w:rsidR="00AF05A3" w:rsidRDefault="00AF05A3" w:rsidP="00AF05A3">
      <w:pPr>
        <w:bidi/>
        <w:jc w:val="center"/>
        <w:rPr>
          <w:rFonts w:cs="B Nazanin"/>
          <w:b/>
          <w:bCs/>
          <w:sz w:val="36"/>
          <w:szCs w:val="36"/>
          <w:rtl/>
          <w:lang w:bidi="fa-IR"/>
        </w:rPr>
      </w:pPr>
      <w:r>
        <w:rPr>
          <w:rFonts w:cs="B Nazanin" w:hint="cs"/>
          <w:b/>
          <w:bCs/>
          <w:sz w:val="36"/>
          <w:szCs w:val="36"/>
          <w:rtl/>
          <w:lang w:bidi="fa-IR"/>
        </w:rPr>
        <w:t>دکتر ....</w:t>
      </w:r>
    </w:p>
    <w:p w14:paraId="3A6003D0" w14:textId="77777777" w:rsidR="00AF05A3" w:rsidRDefault="00AF05A3" w:rsidP="00AF05A3">
      <w:pPr>
        <w:bidi/>
        <w:jc w:val="center"/>
        <w:rPr>
          <w:rFonts w:cs="B Nazanin"/>
          <w:b/>
          <w:bCs/>
          <w:sz w:val="36"/>
          <w:szCs w:val="36"/>
          <w:rtl/>
          <w:lang w:bidi="fa-IR"/>
        </w:rPr>
      </w:pPr>
    </w:p>
    <w:p w14:paraId="107F0E65" w14:textId="77777777" w:rsidR="00DB2B9D" w:rsidRDefault="00AF05A3" w:rsidP="00AF05A3">
      <w:pPr>
        <w:bidi/>
        <w:jc w:val="center"/>
        <w:rPr>
          <w:rFonts w:cs="B Nazanin"/>
          <w:b/>
          <w:bCs/>
          <w:sz w:val="36"/>
          <w:szCs w:val="36"/>
          <w:rtl/>
          <w:lang w:bidi="fa-IR"/>
        </w:rPr>
      </w:pPr>
      <w:r>
        <w:rPr>
          <w:rFonts w:cs="B Nazanin" w:hint="cs"/>
          <w:b/>
          <w:bCs/>
          <w:sz w:val="36"/>
          <w:szCs w:val="36"/>
          <w:rtl/>
          <w:lang w:bidi="fa-IR"/>
        </w:rPr>
        <w:t>دانشجو</w:t>
      </w:r>
      <w:r w:rsidR="00DB2B9D" w:rsidRPr="00D80CA4">
        <w:rPr>
          <w:rFonts w:cs="B Nazanin" w:hint="cs"/>
          <w:b/>
          <w:bCs/>
          <w:sz w:val="36"/>
          <w:szCs w:val="36"/>
          <w:rtl/>
          <w:lang w:bidi="fa-IR"/>
        </w:rPr>
        <w:t>:</w:t>
      </w:r>
    </w:p>
    <w:p w14:paraId="7557E545" w14:textId="77777777" w:rsidR="00AF05A3" w:rsidRPr="00D80CA4" w:rsidRDefault="00AF05A3" w:rsidP="00AF05A3">
      <w:pPr>
        <w:bidi/>
        <w:jc w:val="center"/>
        <w:rPr>
          <w:rFonts w:cs="B Nazanin"/>
          <w:b/>
          <w:bCs/>
          <w:sz w:val="36"/>
          <w:szCs w:val="36"/>
          <w:rtl/>
          <w:lang w:bidi="fa-IR"/>
        </w:rPr>
      </w:pPr>
      <w:r>
        <w:rPr>
          <w:rFonts w:cs="B Nazanin" w:hint="cs"/>
          <w:b/>
          <w:bCs/>
          <w:sz w:val="36"/>
          <w:szCs w:val="36"/>
          <w:rtl/>
          <w:lang w:bidi="fa-IR"/>
        </w:rPr>
        <w:t xml:space="preserve">جلال صالحی </w:t>
      </w:r>
      <w:proofErr w:type="spellStart"/>
      <w:r>
        <w:rPr>
          <w:rFonts w:cs="B Nazanin" w:hint="cs"/>
          <w:b/>
          <w:bCs/>
          <w:sz w:val="36"/>
          <w:szCs w:val="36"/>
          <w:rtl/>
          <w:lang w:bidi="fa-IR"/>
        </w:rPr>
        <w:t>فدردی</w:t>
      </w:r>
      <w:proofErr w:type="spellEnd"/>
    </w:p>
    <w:p w14:paraId="48038B31" w14:textId="77777777" w:rsidR="00333F0F" w:rsidRDefault="00333F0F" w:rsidP="00AF05A3">
      <w:pPr>
        <w:bidi/>
        <w:jc w:val="center"/>
        <w:rPr>
          <w:rFonts w:cs="B Nazanin"/>
          <w:b/>
          <w:bCs/>
          <w:sz w:val="36"/>
          <w:szCs w:val="36"/>
          <w:rtl/>
          <w:lang w:bidi="fa-IR"/>
        </w:rPr>
      </w:pPr>
    </w:p>
    <w:p w14:paraId="4AFFABD8" w14:textId="77777777" w:rsidR="00053EE2" w:rsidRPr="00D80CA4" w:rsidRDefault="00053EE2" w:rsidP="00AF05A3">
      <w:pPr>
        <w:bidi/>
        <w:jc w:val="center"/>
        <w:rPr>
          <w:rFonts w:cs="B Nazanin"/>
          <w:b/>
          <w:bCs/>
          <w:sz w:val="36"/>
          <w:szCs w:val="36"/>
          <w:rtl/>
          <w:lang w:bidi="fa-IR"/>
        </w:rPr>
      </w:pPr>
      <w:r w:rsidRPr="00D80CA4">
        <w:rPr>
          <w:rFonts w:cs="B Nazanin" w:hint="cs"/>
          <w:b/>
          <w:bCs/>
          <w:sz w:val="36"/>
          <w:szCs w:val="36"/>
          <w:rtl/>
          <w:lang w:bidi="fa-IR"/>
        </w:rPr>
        <w:t>تابستان</w:t>
      </w:r>
      <w:r w:rsidR="003E5667">
        <w:rPr>
          <w:rFonts w:cs="B Nazanin" w:hint="cs"/>
          <w:b/>
          <w:bCs/>
          <w:sz w:val="36"/>
          <w:szCs w:val="36"/>
          <w:rtl/>
          <w:lang w:bidi="fa-IR"/>
        </w:rPr>
        <w:t>/پاییز</w:t>
      </w:r>
      <w:r w:rsidRPr="00D80CA4">
        <w:rPr>
          <w:rFonts w:cs="B Nazanin" w:hint="cs"/>
          <w:b/>
          <w:bCs/>
          <w:sz w:val="36"/>
          <w:szCs w:val="36"/>
          <w:rtl/>
          <w:lang w:bidi="fa-IR"/>
        </w:rPr>
        <w:t xml:space="preserve"> 1397</w:t>
      </w:r>
    </w:p>
    <w:p w14:paraId="4D705D87" w14:textId="77777777" w:rsidR="00053EE2" w:rsidRPr="00F94B8C" w:rsidRDefault="00053EE2" w:rsidP="00046401">
      <w:pPr>
        <w:bidi/>
        <w:spacing w:after="120" w:line="360" w:lineRule="auto"/>
        <w:rPr>
          <w:rFonts w:cs="B Nazanin"/>
          <w:sz w:val="32"/>
          <w:szCs w:val="32"/>
          <w:rtl/>
          <w:lang w:bidi="fa-IR"/>
        </w:rPr>
      </w:pPr>
    </w:p>
    <w:p w14:paraId="6AC0D8A2" w14:textId="77777777" w:rsidR="009F2D33" w:rsidRPr="00024334" w:rsidRDefault="0000247B" w:rsidP="00A44367">
      <w:pPr>
        <w:bidi/>
        <w:spacing w:after="120" w:line="360" w:lineRule="auto"/>
        <w:jc w:val="lowKashida"/>
        <w:rPr>
          <w:rFonts w:asciiTheme="majorBidi" w:hAnsiTheme="majorBidi" w:cs="B Nazanin"/>
          <w:b/>
          <w:bCs/>
          <w:sz w:val="28"/>
          <w:szCs w:val="28"/>
          <w:lang w:bidi="fa-IR"/>
        </w:rPr>
      </w:pPr>
      <w:r w:rsidRPr="00174B33">
        <w:rPr>
          <w:rFonts w:cs="B Nazanin" w:hint="cs"/>
          <w:b/>
          <w:bCs/>
          <w:sz w:val="28"/>
          <w:szCs w:val="28"/>
          <w:rtl/>
          <w:lang w:bidi="fa-IR"/>
        </w:rPr>
        <w:t>1.</w:t>
      </w:r>
      <w:r w:rsidR="009F2D33" w:rsidRPr="00174B33">
        <w:rPr>
          <w:rFonts w:cs="B Nazanin" w:hint="cs"/>
          <w:b/>
          <w:bCs/>
          <w:sz w:val="28"/>
          <w:szCs w:val="28"/>
          <w:rtl/>
          <w:lang w:bidi="fa-IR"/>
        </w:rPr>
        <w:t xml:space="preserve"> </w:t>
      </w:r>
      <w:r w:rsidR="009F2D33" w:rsidRPr="00024334">
        <w:rPr>
          <w:rFonts w:asciiTheme="majorBidi" w:hAnsiTheme="majorBidi" w:cs="B Nazanin"/>
          <w:b/>
          <w:bCs/>
          <w:sz w:val="28"/>
          <w:szCs w:val="28"/>
          <w:rtl/>
          <w:lang w:bidi="fa-IR"/>
        </w:rPr>
        <w:t>مقدمه</w:t>
      </w:r>
    </w:p>
    <w:p w14:paraId="0343C1D5" w14:textId="77777777" w:rsidR="004A4501" w:rsidRPr="00024334" w:rsidRDefault="003B0690"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rPr>
        <w:t>امروزه این باور پذیرفته شده است که آگاهی از روان</w:t>
      </w:r>
      <w:r w:rsidRPr="00024334">
        <w:rPr>
          <w:rFonts w:asciiTheme="majorBidi" w:hAnsiTheme="majorBidi" w:cs="B Nazanin"/>
          <w:sz w:val="28"/>
          <w:szCs w:val="28"/>
          <w:cs/>
        </w:rPr>
        <w:t>‎</w:t>
      </w:r>
      <w:r w:rsidRPr="00024334">
        <w:rPr>
          <w:rFonts w:asciiTheme="majorBidi" w:hAnsiTheme="majorBidi" w:cs="B Nazanin"/>
          <w:sz w:val="28"/>
          <w:szCs w:val="28"/>
          <w:rtl/>
        </w:rPr>
        <w:t>شناسی و شناخت جنبه</w:t>
      </w:r>
      <w:r w:rsidRPr="00024334">
        <w:rPr>
          <w:rFonts w:asciiTheme="majorBidi" w:hAnsiTheme="majorBidi" w:cs="B Nazanin"/>
          <w:sz w:val="28"/>
          <w:szCs w:val="28"/>
          <w:cs/>
        </w:rPr>
        <w:t>‎</w:t>
      </w:r>
      <w:r w:rsidRPr="00024334">
        <w:rPr>
          <w:rFonts w:asciiTheme="majorBidi" w:hAnsiTheme="majorBidi" w:cs="B Nazanin"/>
          <w:sz w:val="28"/>
          <w:szCs w:val="28"/>
          <w:rtl/>
        </w:rPr>
        <w:t>های مختلف روحی و روانی مدیران یاری</w:t>
      </w:r>
      <w:r w:rsidR="00174B33" w:rsidRPr="00024334">
        <w:rPr>
          <w:rFonts w:asciiTheme="majorBidi" w:hAnsiTheme="majorBidi" w:cs="B Nazanin"/>
          <w:sz w:val="28"/>
          <w:szCs w:val="28"/>
          <w:rtl/>
        </w:rPr>
        <w:t xml:space="preserve"> </w:t>
      </w:r>
      <w:r w:rsidRPr="00024334">
        <w:rPr>
          <w:rFonts w:asciiTheme="majorBidi" w:hAnsiTheme="majorBidi" w:cs="B Nazanin"/>
          <w:sz w:val="28"/>
          <w:szCs w:val="28"/>
          <w:cs/>
        </w:rPr>
        <w:t>‎</w:t>
      </w:r>
      <w:r w:rsidRPr="00024334">
        <w:rPr>
          <w:rFonts w:asciiTheme="majorBidi" w:hAnsiTheme="majorBidi" w:cs="B Nazanin"/>
          <w:sz w:val="28"/>
          <w:szCs w:val="28"/>
          <w:rtl/>
        </w:rPr>
        <w:t>بخش هر سازمان است و این امر به نوبه خود موجب افزایش دقت و سرعت در انجام فعالیت</w:t>
      </w:r>
      <w:r w:rsidRPr="00024334">
        <w:rPr>
          <w:rFonts w:asciiTheme="majorBidi" w:hAnsiTheme="majorBidi" w:cs="B Nazanin"/>
          <w:sz w:val="28"/>
          <w:szCs w:val="28"/>
          <w:cs/>
        </w:rPr>
        <w:t>‎</w:t>
      </w:r>
      <w:r w:rsidRPr="00024334">
        <w:rPr>
          <w:rFonts w:asciiTheme="majorBidi" w:hAnsiTheme="majorBidi" w:cs="B Nazanin"/>
          <w:sz w:val="28"/>
          <w:szCs w:val="28"/>
          <w:rtl/>
        </w:rPr>
        <w:t xml:space="preserve">های </w:t>
      </w:r>
      <w:r w:rsidR="00174B33" w:rsidRPr="00024334">
        <w:rPr>
          <w:rFonts w:asciiTheme="majorBidi" w:hAnsiTheme="majorBidi" w:cs="B Nazanin"/>
          <w:sz w:val="28"/>
          <w:szCs w:val="28"/>
          <w:rtl/>
        </w:rPr>
        <w:t>مدیریتی</w:t>
      </w:r>
      <w:r w:rsidRPr="00024334">
        <w:rPr>
          <w:rFonts w:asciiTheme="majorBidi" w:hAnsiTheme="majorBidi" w:cs="B Nazanin"/>
          <w:sz w:val="28"/>
          <w:szCs w:val="28"/>
          <w:rtl/>
        </w:rPr>
        <w:t xml:space="preserve"> می</w:t>
      </w:r>
      <w:r w:rsidRPr="00024334">
        <w:rPr>
          <w:rFonts w:asciiTheme="majorBidi" w:hAnsiTheme="majorBidi" w:cs="B Nazanin"/>
          <w:sz w:val="28"/>
          <w:szCs w:val="28"/>
          <w:cs/>
        </w:rPr>
        <w:t>‎</w:t>
      </w:r>
      <w:r w:rsidRPr="00024334">
        <w:rPr>
          <w:rFonts w:asciiTheme="majorBidi" w:hAnsiTheme="majorBidi" w:cs="B Nazanin"/>
          <w:sz w:val="28"/>
          <w:szCs w:val="28"/>
          <w:rtl/>
        </w:rPr>
        <w:t>گردد و بدون شناخت ویژگی</w:t>
      </w:r>
      <w:r w:rsidRPr="00024334">
        <w:rPr>
          <w:rFonts w:asciiTheme="majorBidi" w:hAnsiTheme="majorBidi" w:cs="B Nazanin"/>
          <w:sz w:val="28"/>
          <w:szCs w:val="28"/>
          <w:cs/>
        </w:rPr>
        <w:t>‎</w:t>
      </w:r>
      <w:r w:rsidR="00174B33" w:rsidRPr="00024334">
        <w:rPr>
          <w:rFonts w:asciiTheme="majorBidi" w:hAnsiTheme="majorBidi" w:cs="B Nazanin"/>
          <w:sz w:val="28"/>
          <w:szCs w:val="28"/>
          <w:rtl/>
        </w:rPr>
        <w:t>ها و روحیه مدیران</w:t>
      </w:r>
      <w:r w:rsidRPr="00024334">
        <w:rPr>
          <w:rFonts w:asciiTheme="majorBidi" w:hAnsiTheme="majorBidi" w:cs="B Nazanin"/>
          <w:sz w:val="28"/>
          <w:szCs w:val="28"/>
          <w:rtl/>
        </w:rPr>
        <w:t xml:space="preserve"> و جنبه</w:t>
      </w:r>
      <w:r w:rsidRPr="00024334">
        <w:rPr>
          <w:rFonts w:asciiTheme="majorBidi" w:hAnsiTheme="majorBidi" w:cs="B Nazanin"/>
          <w:sz w:val="28"/>
          <w:szCs w:val="28"/>
          <w:cs/>
        </w:rPr>
        <w:t>‎</w:t>
      </w:r>
      <w:r w:rsidRPr="00024334">
        <w:rPr>
          <w:rFonts w:asciiTheme="majorBidi" w:hAnsiTheme="majorBidi" w:cs="B Nazanin"/>
          <w:sz w:val="28"/>
          <w:szCs w:val="28"/>
          <w:rtl/>
        </w:rPr>
        <w:t>های روانی کار</w:t>
      </w:r>
      <w:r w:rsidR="00174B33" w:rsidRPr="00024334">
        <w:rPr>
          <w:rFonts w:asciiTheme="majorBidi" w:hAnsiTheme="majorBidi" w:cs="B Nazanin"/>
          <w:sz w:val="28"/>
          <w:szCs w:val="28"/>
          <w:rtl/>
        </w:rPr>
        <w:t>،</w:t>
      </w:r>
      <w:r w:rsidRPr="00024334">
        <w:rPr>
          <w:rFonts w:asciiTheme="majorBidi" w:hAnsiTheme="majorBidi" w:cs="B Nazanin"/>
          <w:sz w:val="28"/>
          <w:szCs w:val="28"/>
          <w:rtl/>
        </w:rPr>
        <w:t xml:space="preserve"> حل صحیح و منطقی مشکلات امکان</w:t>
      </w:r>
      <w:r w:rsidRPr="00024334">
        <w:rPr>
          <w:rFonts w:asciiTheme="majorBidi" w:hAnsiTheme="majorBidi" w:cs="B Nazanin"/>
          <w:sz w:val="28"/>
          <w:szCs w:val="28"/>
          <w:cs/>
        </w:rPr>
        <w:t>‎</w:t>
      </w:r>
      <w:r w:rsidRPr="00024334">
        <w:rPr>
          <w:rFonts w:asciiTheme="majorBidi" w:hAnsiTheme="majorBidi" w:cs="B Nazanin"/>
          <w:sz w:val="28"/>
          <w:szCs w:val="28"/>
          <w:rtl/>
        </w:rPr>
        <w:t>پذیر نیست</w:t>
      </w:r>
      <w:ins w:id="0" w:author="Javad Fadardi" w:date="2018-08-11T22:54:00Z">
        <w:r w:rsidR="006717E6">
          <w:rPr>
            <w:rFonts w:asciiTheme="majorBidi" w:hAnsiTheme="majorBidi" w:cs="B Nazanin"/>
            <w:sz w:val="28"/>
            <w:szCs w:val="28"/>
          </w:rPr>
          <w:t>.</w:t>
        </w:r>
      </w:ins>
      <w:r w:rsidRPr="00024334">
        <w:rPr>
          <w:rFonts w:asciiTheme="majorBidi" w:hAnsiTheme="majorBidi" w:cs="B Nazanin"/>
          <w:sz w:val="28"/>
          <w:szCs w:val="28"/>
          <w:rtl/>
        </w:rPr>
        <w:t xml:space="preserve"> </w:t>
      </w:r>
      <w:del w:id="1" w:author="Javad Fadardi" w:date="2018-08-11T22:54:00Z">
        <w:r w:rsidRPr="00024334" w:rsidDel="006717E6">
          <w:rPr>
            <w:rFonts w:asciiTheme="majorBidi" w:hAnsiTheme="majorBidi" w:cs="B Nazanin"/>
            <w:sz w:val="28"/>
            <w:szCs w:val="28"/>
            <w:rtl/>
          </w:rPr>
          <w:delText xml:space="preserve">در این راستا </w:delText>
        </w:r>
      </w:del>
      <w:del w:id="2" w:author="Javad Fadardi" w:date="2018-08-11T22:55:00Z">
        <w:r w:rsidRPr="00024334" w:rsidDel="006717E6">
          <w:rPr>
            <w:rFonts w:asciiTheme="majorBidi" w:hAnsiTheme="majorBidi" w:cs="B Nazanin"/>
            <w:sz w:val="28"/>
            <w:szCs w:val="28"/>
            <w:rtl/>
          </w:rPr>
          <w:delText xml:space="preserve">مسلما </w:delText>
        </w:r>
      </w:del>
      <w:r w:rsidRPr="00024334">
        <w:rPr>
          <w:rFonts w:asciiTheme="majorBidi" w:hAnsiTheme="majorBidi" w:cs="B Nazanin"/>
          <w:sz w:val="28"/>
          <w:szCs w:val="28"/>
          <w:rtl/>
        </w:rPr>
        <w:t>ویژگی</w:t>
      </w:r>
      <w:r w:rsidRPr="00024334">
        <w:rPr>
          <w:rFonts w:asciiTheme="majorBidi" w:hAnsiTheme="majorBidi" w:cs="B Nazanin"/>
          <w:sz w:val="28"/>
          <w:szCs w:val="28"/>
          <w:cs/>
        </w:rPr>
        <w:t>‎</w:t>
      </w:r>
      <w:r w:rsidRPr="00024334">
        <w:rPr>
          <w:rFonts w:asciiTheme="majorBidi" w:hAnsiTheme="majorBidi" w:cs="B Nazanin"/>
          <w:sz w:val="28"/>
          <w:szCs w:val="28"/>
          <w:rtl/>
        </w:rPr>
        <w:t>ها و رفتار</w:t>
      </w:r>
      <w:r w:rsidR="00055F28" w:rsidRPr="00024334">
        <w:rPr>
          <w:rFonts w:asciiTheme="majorBidi" w:hAnsiTheme="majorBidi" w:cs="B Nazanin"/>
          <w:sz w:val="28"/>
          <w:szCs w:val="28"/>
          <w:rtl/>
        </w:rPr>
        <w:t>ی</w:t>
      </w:r>
      <w:r w:rsidRPr="00024334">
        <w:rPr>
          <w:rFonts w:asciiTheme="majorBidi" w:hAnsiTheme="majorBidi" w:cs="B Nazanin"/>
          <w:sz w:val="28"/>
          <w:szCs w:val="28"/>
          <w:rtl/>
        </w:rPr>
        <w:t xml:space="preserve"> و </w:t>
      </w:r>
      <w:r w:rsidR="00055F28" w:rsidRPr="00024334">
        <w:rPr>
          <w:rFonts w:asciiTheme="majorBidi" w:hAnsiTheme="majorBidi" w:cs="B Nazanin"/>
          <w:sz w:val="28"/>
          <w:szCs w:val="28"/>
          <w:rtl/>
        </w:rPr>
        <w:t>روان</w:t>
      </w:r>
      <w:r w:rsidRPr="00024334">
        <w:rPr>
          <w:rFonts w:asciiTheme="majorBidi" w:hAnsiTheme="majorBidi" w:cs="B Nazanin"/>
          <w:sz w:val="28"/>
          <w:szCs w:val="28"/>
          <w:rtl/>
        </w:rPr>
        <w:t xml:space="preserve"> ش</w:t>
      </w:r>
      <w:r w:rsidR="00055F28" w:rsidRPr="00024334">
        <w:rPr>
          <w:rFonts w:asciiTheme="majorBidi" w:hAnsiTheme="majorBidi" w:cs="B Nazanin"/>
          <w:sz w:val="28"/>
          <w:szCs w:val="28"/>
          <w:rtl/>
        </w:rPr>
        <w:t>ناختی</w:t>
      </w:r>
      <w:r w:rsidRPr="00024334">
        <w:rPr>
          <w:rFonts w:asciiTheme="majorBidi" w:hAnsiTheme="majorBidi" w:cs="B Nazanin"/>
          <w:sz w:val="28"/>
          <w:szCs w:val="28"/>
          <w:rtl/>
        </w:rPr>
        <w:t xml:space="preserve"> مدیران با نوع </w:t>
      </w:r>
      <w:r w:rsidR="00055F28" w:rsidRPr="00024334">
        <w:rPr>
          <w:rFonts w:asciiTheme="majorBidi" w:hAnsiTheme="majorBidi" w:cs="B Nazanin"/>
          <w:sz w:val="28"/>
          <w:szCs w:val="28"/>
          <w:rtl/>
        </w:rPr>
        <w:t>شیوه</w:t>
      </w:r>
      <w:r w:rsidRPr="00024334">
        <w:rPr>
          <w:rFonts w:asciiTheme="majorBidi" w:hAnsiTheme="majorBidi" w:cs="B Nazanin"/>
          <w:sz w:val="28"/>
          <w:szCs w:val="28"/>
          <w:rtl/>
        </w:rPr>
        <w:t xml:space="preserve"> مدیریت آنها ارتباط معناداری </w:t>
      </w:r>
      <w:del w:id="3" w:author="Javad Fadardi" w:date="2018-08-11T22:55:00Z">
        <w:r w:rsidRPr="00024334" w:rsidDel="006717E6">
          <w:rPr>
            <w:rFonts w:asciiTheme="majorBidi" w:hAnsiTheme="majorBidi" w:cs="B Nazanin"/>
            <w:sz w:val="28"/>
            <w:szCs w:val="28"/>
            <w:rtl/>
          </w:rPr>
          <w:delText>می</w:delText>
        </w:r>
        <w:r w:rsidRPr="00024334" w:rsidDel="006717E6">
          <w:rPr>
            <w:rFonts w:asciiTheme="majorBidi" w:hAnsiTheme="majorBidi" w:cs="B Nazanin"/>
            <w:sz w:val="28"/>
            <w:szCs w:val="28"/>
            <w:cs/>
          </w:rPr>
          <w:delText>‎</w:delText>
        </w:r>
        <w:r w:rsidRPr="00024334" w:rsidDel="006717E6">
          <w:rPr>
            <w:rFonts w:asciiTheme="majorBidi" w:hAnsiTheme="majorBidi" w:cs="B Nazanin"/>
            <w:sz w:val="28"/>
            <w:szCs w:val="28"/>
            <w:rtl/>
          </w:rPr>
          <w:delText>تواند داشته باشد</w:delText>
        </w:r>
      </w:del>
      <w:ins w:id="4" w:author="Javad Fadardi" w:date="2018-08-11T22:55:00Z">
        <w:r w:rsidR="006717E6">
          <w:rPr>
            <w:rFonts w:asciiTheme="majorBidi" w:hAnsiTheme="majorBidi" w:cs="B Nazanin" w:hint="cs"/>
            <w:sz w:val="28"/>
            <w:szCs w:val="28"/>
            <w:rtl/>
            <w:lang w:bidi="fa-IR"/>
          </w:rPr>
          <w:t>دارد (منبع)</w:t>
        </w:r>
      </w:ins>
      <w:r w:rsidRPr="00024334">
        <w:rPr>
          <w:rFonts w:asciiTheme="majorBidi" w:hAnsiTheme="majorBidi" w:cs="B Nazanin"/>
          <w:sz w:val="28"/>
          <w:szCs w:val="28"/>
          <w:rtl/>
        </w:rPr>
        <w:t>. معمولا مدیران و رهبران برای رسیدن به اهداف سازمانی و توانمندسازی کارکنان از شیوه</w:t>
      </w:r>
      <w:r w:rsidRPr="00024334">
        <w:rPr>
          <w:rFonts w:asciiTheme="majorBidi" w:hAnsiTheme="majorBidi" w:cs="B Nazanin"/>
          <w:sz w:val="28"/>
          <w:szCs w:val="28"/>
          <w:cs/>
        </w:rPr>
        <w:t>‎</w:t>
      </w:r>
      <w:r w:rsidRPr="00024334">
        <w:rPr>
          <w:rFonts w:asciiTheme="majorBidi" w:hAnsiTheme="majorBidi" w:cs="B Nazanin"/>
          <w:sz w:val="28"/>
          <w:szCs w:val="28"/>
          <w:rtl/>
        </w:rPr>
        <w:t xml:space="preserve">ها و </w:t>
      </w:r>
      <w:r w:rsidR="00055F28" w:rsidRPr="00024334">
        <w:rPr>
          <w:rFonts w:asciiTheme="majorBidi" w:hAnsiTheme="majorBidi" w:cs="B Nazanin"/>
          <w:sz w:val="28"/>
          <w:szCs w:val="28"/>
          <w:rtl/>
        </w:rPr>
        <w:t>شیوه</w:t>
      </w:r>
      <w:r w:rsidRPr="00024334">
        <w:rPr>
          <w:rFonts w:asciiTheme="majorBidi" w:hAnsiTheme="majorBidi" w:cs="B Nazanin"/>
          <w:sz w:val="28"/>
          <w:szCs w:val="28"/>
          <w:cs/>
        </w:rPr>
        <w:t>‎</w:t>
      </w:r>
      <w:r w:rsidRPr="00024334">
        <w:rPr>
          <w:rFonts w:asciiTheme="majorBidi" w:hAnsiTheme="majorBidi" w:cs="B Nazanin"/>
          <w:sz w:val="28"/>
          <w:szCs w:val="28"/>
          <w:rtl/>
        </w:rPr>
        <w:t>های متفاوت در اعمال مدیریت خود استفاده می</w:t>
      </w:r>
      <w:r w:rsidRPr="00024334">
        <w:rPr>
          <w:rFonts w:asciiTheme="majorBidi" w:hAnsiTheme="majorBidi" w:cs="B Nazanin"/>
          <w:sz w:val="28"/>
          <w:szCs w:val="28"/>
          <w:cs/>
        </w:rPr>
        <w:t>‎</w:t>
      </w:r>
      <w:r w:rsidRPr="00024334">
        <w:rPr>
          <w:rFonts w:asciiTheme="majorBidi" w:hAnsiTheme="majorBidi" w:cs="B Nazanin"/>
          <w:sz w:val="28"/>
          <w:szCs w:val="28"/>
          <w:rtl/>
        </w:rPr>
        <w:t xml:space="preserve">نمایند که با توجه به بررسی </w:t>
      </w:r>
      <w:r w:rsidR="00055F28" w:rsidRPr="00024334">
        <w:rPr>
          <w:rFonts w:asciiTheme="majorBidi" w:hAnsiTheme="majorBidi" w:cs="B Nazanin"/>
          <w:sz w:val="28"/>
          <w:szCs w:val="28"/>
          <w:rtl/>
        </w:rPr>
        <w:t>ها</w:t>
      </w:r>
      <w:r w:rsidRPr="00024334">
        <w:rPr>
          <w:rFonts w:asciiTheme="majorBidi" w:hAnsiTheme="majorBidi" w:cs="B Nazanin"/>
          <w:sz w:val="28"/>
          <w:szCs w:val="28"/>
          <w:rtl/>
        </w:rPr>
        <w:t xml:space="preserve"> رابطه </w:t>
      </w:r>
      <w:r w:rsidR="00055F28" w:rsidRPr="00024334">
        <w:rPr>
          <w:rFonts w:asciiTheme="majorBidi" w:hAnsiTheme="majorBidi" w:cs="B Nazanin"/>
          <w:sz w:val="28"/>
          <w:szCs w:val="28"/>
          <w:rtl/>
        </w:rPr>
        <w:t>شیوه</w:t>
      </w:r>
      <w:r w:rsidRPr="00024334">
        <w:rPr>
          <w:rFonts w:asciiTheme="majorBidi" w:hAnsiTheme="majorBidi" w:cs="B Nazanin"/>
          <w:sz w:val="28"/>
          <w:szCs w:val="28"/>
          <w:cs/>
        </w:rPr>
        <w:t>‎</w:t>
      </w:r>
      <w:r w:rsidRPr="00024334">
        <w:rPr>
          <w:rFonts w:asciiTheme="majorBidi" w:hAnsiTheme="majorBidi" w:cs="B Nazanin"/>
          <w:sz w:val="28"/>
          <w:szCs w:val="28"/>
          <w:rtl/>
        </w:rPr>
        <w:t>های مدیریت با ویژگی</w:t>
      </w:r>
      <w:r w:rsidRPr="00024334">
        <w:rPr>
          <w:rFonts w:asciiTheme="majorBidi" w:hAnsiTheme="majorBidi" w:cs="B Nazanin"/>
          <w:sz w:val="28"/>
          <w:szCs w:val="28"/>
          <w:cs/>
        </w:rPr>
        <w:t>‎</w:t>
      </w:r>
      <w:r w:rsidRPr="00024334">
        <w:rPr>
          <w:rFonts w:asciiTheme="majorBidi" w:hAnsiTheme="majorBidi" w:cs="B Nazanin"/>
          <w:sz w:val="28"/>
          <w:szCs w:val="28"/>
          <w:rtl/>
        </w:rPr>
        <w:t xml:space="preserve">های روانشناختی مدیران </w:t>
      </w:r>
      <w:r w:rsidR="00055F28" w:rsidRPr="00024334">
        <w:rPr>
          <w:rFonts w:asciiTheme="majorBidi" w:hAnsiTheme="majorBidi" w:cs="B Nazanin"/>
          <w:sz w:val="28"/>
          <w:szCs w:val="28"/>
          <w:rtl/>
        </w:rPr>
        <w:t>مشهود است.</w:t>
      </w:r>
      <w:r w:rsidRPr="00024334">
        <w:rPr>
          <w:rFonts w:asciiTheme="majorBidi" w:hAnsiTheme="majorBidi" w:cs="B Nazanin"/>
          <w:sz w:val="28"/>
          <w:szCs w:val="28"/>
        </w:rPr>
        <w:t xml:space="preserve"> </w:t>
      </w:r>
      <w:r w:rsidRPr="00024334">
        <w:rPr>
          <w:rFonts w:asciiTheme="majorBidi" w:hAnsiTheme="majorBidi" w:cs="B Nazanin"/>
          <w:sz w:val="28"/>
          <w:szCs w:val="28"/>
          <w:rtl/>
        </w:rPr>
        <w:t xml:space="preserve">انتخاب </w:t>
      </w:r>
      <w:r w:rsidR="00055F28" w:rsidRPr="00024334">
        <w:rPr>
          <w:rFonts w:asciiTheme="majorBidi" w:hAnsiTheme="majorBidi" w:cs="B Nazanin"/>
          <w:sz w:val="28"/>
          <w:szCs w:val="28"/>
          <w:rtl/>
        </w:rPr>
        <w:t>شیوه</w:t>
      </w:r>
      <w:r w:rsidRPr="00024334">
        <w:rPr>
          <w:rFonts w:asciiTheme="majorBidi" w:hAnsiTheme="majorBidi" w:cs="B Nazanin"/>
          <w:sz w:val="28"/>
          <w:szCs w:val="28"/>
          <w:rtl/>
        </w:rPr>
        <w:t xml:space="preserve"> مدیریت </w:t>
      </w:r>
      <w:r w:rsidR="00055F28" w:rsidRPr="00024334">
        <w:rPr>
          <w:rFonts w:asciiTheme="majorBidi" w:hAnsiTheme="majorBidi" w:cs="B Nazanin"/>
          <w:sz w:val="28"/>
          <w:szCs w:val="28"/>
          <w:rtl/>
        </w:rPr>
        <w:t xml:space="preserve">و ساخت </w:t>
      </w:r>
      <w:r w:rsidRPr="00024334">
        <w:rPr>
          <w:rFonts w:asciiTheme="majorBidi" w:hAnsiTheme="majorBidi" w:cs="B Nazanin"/>
          <w:sz w:val="28"/>
          <w:szCs w:val="28"/>
          <w:rtl/>
        </w:rPr>
        <w:t>درست و منطقی آنچنان اهمیت دارد که سرنوشت هر سازمانی را تا حدود زیادی رقم می</w:t>
      </w:r>
      <w:r w:rsidRPr="00024334">
        <w:rPr>
          <w:rFonts w:asciiTheme="majorBidi" w:hAnsiTheme="majorBidi" w:cs="B Nazanin"/>
          <w:sz w:val="28"/>
          <w:szCs w:val="28"/>
          <w:cs/>
        </w:rPr>
        <w:t>‎</w:t>
      </w:r>
      <w:r w:rsidRPr="00024334">
        <w:rPr>
          <w:rFonts w:asciiTheme="majorBidi" w:hAnsiTheme="majorBidi" w:cs="B Nazanin"/>
          <w:sz w:val="28"/>
          <w:szCs w:val="28"/>
          <w:rtl/>
        </w:rPr>
        <w:t xml:space="preserve">زند و </w:t>
      </w:r>
      <w:r w:rsidR="00055F28" w:rsidRPr="00024334">
        <w:rPr>
          <w:rFonts w:asciiTheme="majorBidi" w:hAnsiTheme="majorBidi" w:cs="B Nazanin"/>
          <w:sz w:val="28"/>
          <w:szCs w:val="28"/>
          <w:rtl/>
        </w:rPr>
        <w:t>سبک</w:t>
      </w:r>
      <w:r w:rsidRPr="00024334">
        <w:rPr>
          <w:rFonts w:asciiTheme="majorBidi" w:hAnsiTheme="majorBidi" w:cs="B Nazanin"/>
          <w:sz w:val="28"/>
          <w:szCs w:val="28"/>
          <w:rtl/>
        </w:rPr>
        <w:t xml:space="preserve"> و شیوه مدیریت می</w:t>
      </w:r>
      <w:r w:rsidRPr="00024334">
        <w:rPr>
          <w:rFonts w:asciiTheme="majorBidi" w:hAnsiTheme="majorBidi" w:cs="B Nazanin"/>
          <w:sz w:val="28"/>
          <w:szCs w:val="28"/>
          <w:cs/>
        </w:rPr>
        <w:t>‎</w:t>
      </w:r>
      <w:r w:rsidRPr="00024334">
        <w:rPr>
          <w:rFonts w:asciiTheme="majorBidi" w:hAnsiTheme="majorBidi" w:cs="B Nazanin"/>
          <w:sz w:val="28"/>
          <w:szCs w:val="28"/>
          <w:rtl/>
        </w:rPr>
        <w:t>تواند در کاهش یا افزایش انگیزه و یا بی</w:t>
      </w:r>
      <w:r w:rsidRPr="00024334">
        <w:rPr>
          <w:rFonts w:asciiTheme="majorBidi" w:hAnsiTheme="majorBidi" w:cs="B Nazanin"/>
          <w:sz w:val="28"/>
          <w:szCs w:val="28"/>
          <w:cs/>
        </w:rPr>
        <w:t>‎</w:t>
      </w:r>
      <w:r w:rsidRPr="00024334">
        <w:rPr>
          <w:rFonts w:asciiTheme="majorBidi" w:hAnsiTheme="majorBidi" w:cs="B Nazanin"/>
          <w:sz w:val="28"/>
          <w:szCs w:val="28"/>
          <w:rtl/>
        </w:rPr>
        <w:t>تفاوتی کارکنان در قبال وظایف خویش تاثیر عمیقی بگذارد و همچنین با شناخت دقیق وي‍ژگی های روانشناختی فرماندهان و مدیران می</w:t>
      </w:r>
      <w:r w:rsidRPr="00024334">
        <w:rPr>
          <w:rFonts w:asciiTheme="majorBidi" w:hAnsiTheme="majorBidi" w:cs="B Nazanin"/>
          <w:sz w:val="28"/>
          <w:szCs w:val="28"/>
          <w:cs/>
        </w:rPr>
        <w:t>‎</w:t>
      </w:r>
      <w:r w:rsidRPr="00024334">
        <w:rPr>
          <w:rFonts w:asciiTheme="majorBidi" w:hAnsiTheme="majorBidi" w:cs="B Nazanin"/>
          <w:sz w:val="28"/>
          <w:szCs w:val="28"/>
          <w:rtl/>
        </w:rPr>
        <w:t xml:space="preserve">توان یک </w:t>
      </w:r>
      <w:r w:rsidR="00055F28" w:rsidRPr="00024334">
        <w:rPr>
          <w:rFonts w:asciiTheme="majorBidi" w:hAnsiTheme="majorBidi" w:cs="B Nazanin"/>
          <w:sz w:val="28"/>
          <w:szCs w:val="28"/>
          <w:rtl/>
        </w:rPr>
        <w:t>شیوه</w:t>
      </w:r>
      <w:r w:rsidRPr="00024334">
        <w:rPr>
          <w:rFonts w:asciiTheme="majorBidi" w:hAnsiTheme="majorBidi" w:cs="B Nazanin"/>
          <w:sz w:val="28"/>
          <w:szCs w:val="28"/>
          <w:rtl/>
        </w:rPr>
        <w:t xml:space="preserve"> </w:t>
      </w:r>
      <w:r w:rsidR="00055F28" w:rsidRPr="00024334">
        <w:rPr>
          <w:rFonts w:asciiTheme="majorBidi" w:hAnsiTheme="majorBidi" w:cs="B Nazanin"/>
          <w:sz w:val="28"/>
          <w:szCs w:val="28"/>
          <w:rtl/>
        </w:rPr>
        <w:t>مدیریت</w:t>
      </w:r>
      <w:r w:rsidRPr="00024334">
        <w:rPr>
          <w:rFonts w:asciiTheme="majorBidi" w:hAnsiTheme="majorBidi" w:cs="B Nazanin"/>
          <w:sz w:val="28"/>
          <w:szCs w:val="28"/>
          <w:rtl/>
        </w:rPr>
        <w:t xml:space="preserve"> اثربخش و کارآمد برای مدیر در نظر گرفت</w:t>
      </w:r>
      <w:r w:rsidR="00CF3824" w:rsidRPr="00024334">
        <w:rPr>
          <w:rFonts w:asciiTheme="majorBidi" w:hAnsiTheme="majorBidi" w:cs="B Nazanin"/>
          <w:sz w:val="28"/>
          <w:szCs w:val="28"/>
          <w:rtl/>
        </w:rPr>
        <w:t xml:space="preserve"> (</w:t>
      </w:r>
      <w:commentRangeStart w:id="5"/>
      <w:proofErr w:type="spellStart"/>
      <w:r w:rsidR="00CF5980" w:rsidRPr="00A71DA4">
        <w:rPr>
          <w:rFonts w:asciiTheme="majorBidi" w:hAnsiTheme="majorBidi" w:cs="B Nazanin"/>
        </w:rPr>
        <w:t>Alagheband</w:t>
      </w:r>
      <w:commentRangeEnd w:id="5"/>
      <w:proofErr w:type="spellEnd"/>
      <w:r w:rsidR="006717E6">
        <w:rPr>
          <w:rStyle w:val="CommentReference"/>
          <w:rtl/>
        </w:rPr>
        <w:commentReference w:id="5"/>
      </w:r>
      <w:r w:rsidR="00CF5980" w:rsidRPr="00A71DA4">
        <w:rPr>
          <w:rFonts w:asciiTheme="majorBidi" w:hAnsiTheme="majorBidi" w:cs="B Nazanin"/>
        </w:rPr>
        <w:t>, 199</w:t>
      </w:r>
      <w:r w:rsidR="00CF5980" w:rsidRPr="00024334">
        <w:rPr>
          <w:rFonts w:asciiTheme="majorBidi" w:hAnsiTheme="majorBidi" w:cs="B Nazanin"/>
          <w:sz w:val="28"/>
          <w:szCs w:val="28"/>
        </w:rPr>
        <w:t>5</w:t>
      </w:r>
      <w:r w:rsidR="00CF3824" w:rsidRPr="00024334">
        <w:rPr>
          <w:rFonts w:asciiTheme="majorBidi" w:hAnsiTheme="majorBidi" w:cs="B Nazanin"/>
          <w:sz w:val="28"/>
          <w:szCs w:val="28"/>
          <w:rtl/>
        </w:rPr>
        <w:t>)</w:t>
      </w:r>
      <w:r w:rsidR="00055F28" w:rsidRPr="00024334">
        <w:rPr>
          <w:rFonts w:asciiTheme="majorBidi" w:hAnsiTheme="majorBidi" w:cs="B Nazanin"/>
          <w:sz w:val="28"/>
          <w:szCs w:val="28"/>
          <w:rtl/>
        </w:rPr>
        <w:t>.</w:t>
      </w:r>
      <w:r w:rsidR="004A4501" w:rsidRPr="00024334">
        <w:rPr>
          <w:rFonts w:asciiTheme="majorBidi" w:hAnsiTheme="majorBidi" w:cs="B Nazanin"/>
          <w:sz w:val="28"/>
          <w:szCs w:val="28"/>
          <w:rtl/>
          <w:lang w:bidi="fa-IR"/>
        </w:rPr>
        <w:t xml:space="preserve"> باید توجه داشت که </w:t>
      </w:r>
      <w:proofErr w:type="spellStart"/>
      <w:r w:rsidR="004A4501" w:rsidRPr="00024334">
        <w:rPr>
          <w:rFonts w:asciiTheme="majorBidi" w:hAnsiTheme="majorBidi" w:cs="B Nazanin"/>
          <w:sz w:val="28"/>
          <w:szCs w:val="28"/>
          <w:rtl/>
          <w:lang w:bidi="fa-IR"/>
        </w:rPr>
        <w:t>مـدیریت</w:t>
      </w:r>
      <w:proofErr w:type="spellEnd"/>
      <w:r w:rsidR="004A4501" w:rsidRPr="00024334">
        <w:rPr>
          <w:rFonts w:asciiTheme="majorBidi" w:hAnsiTheme="majorBidi" w:cs="B Nazanin"/>
          <w:sz w:val="28"/>
          <w:szCs w:val="28"/>
          <w:rtl/>
          <w:lang w:bidi="fa-IR"/>
        </w:rPr>
        <w:t xml:space="preserve"> در </w:t>
      </w:r>
      <w:proofErr w:type="spellStart"/>
      <w:r w:rsidR="004A4501" w:rsidRPr="00024334">
        <w:rPr>
          <w:rFonts w:asciiTheme="majorBidi" w:hAnsiTheme="majorBidi" w:cs="B Nazanin"/>
          <w:sz w:val="28"/>
          <w:szCs w:val="28"/>
          <w:rtl/>
          <w:lang w:bidi="fa-IR"/>
        </w:rPr>
        <w:t>محـیط</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هـاي</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رقـابتی</w:t>
      </w:r>
      <w:proofErr w:type="spellEnd"/>
      <w:r w:rsidR="004A4501" w:rsidRPr="00024334">
        <w:rPr>
          <w:rFonts w:asciiTheme="majorBidi" w:hAnsiTheme="majorBidi" w:cs="B Nazanin"/>
          <w:sz w:val="28"/>
          <w:szCs w:val="28"/>
          <w:rtl/>
          <w:lang w:bidi="fa-IR"/>
        </w:rPr>
        <w:t xml:space="preserve"> از </w:t>
      </w:r>
      <w:proofErr w:type="spellStart"/>
      <w:r w:rsidR="004A4501" w:rsidRPr="00024334">
        <w:rPr>
          <w:rFonts w:asciiTheme="majorBidi" w:hAnsiTheme="majorBidi" w:cs="B Nazanin"/>
          <w:sz w:val="28"/>
          <w:szCs w:val="28"/>
          <w:rtl/>
          <w:lang w:bidi="fa-IR"/>
        </w:rPr>
        <w:t>مزیتهاي</w:t>
      </w:r>
      <w:proofErr w:type="spellEnd"/>
      <w:r w:rsidR="004A4501" w:rsidRPr="00024334">
        <w:rPr>
          <w:rFonts w:asciiTheme="majorBidi" w:hAnsiTheme="majorBidi" w:cs="B Nazanin"/>
          <w:sz w:val="28"/>
          <w:szCs w:val="28"/>
          <w:rtl/>
          <w:lang w:bidi="fa-IR"/>
        </w:rPr>
        <w:t xml:space="preserve"> نسبی و اساسی سازمانها است. در </w:t>
      </w:r>
      <w:proofErr w:type="spellStart"/>
      <w:r w:rsidR="004A4501" w:rsidRPr="00024334">
        <w:rPr>
          <w:rFonts w:asciiTheme="majorBidi" w:hAnsiTheme="majorBidi" w:cs="B Nazanin"/>
          <w:sz w:val="28"/>
          <w:szCs w:val="28"/>
          <w:rtl/>
          <w:lang w:bidi="fa-IR"/>
        </w:rPr>
        <w:t>دنیـاي</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کنـونی</w:t>
      </w:r>
      <w:proofErr w:type="spellEnd"/>
      <w:r w:rsidR="004A4501" w:rsidRPr="00024334">
        <w:rPr>
          <w:rFonts w:asciiTheme="majorBidi" w:hAnsiTheme="majorBidi" w:cs="B Nazanin"/>
          <w:sz w:val="28"/>
          <w:szCs w:val="28"/>
          <w:rtl/>
          <w:lang w:bidi="fa-IR"/>
        </w:rPr>
        <w:t xml:space="preserve"> که در هر سازمان بزرگی نام یک مدیر به </w:t>
      </w:r>
      <w:proofErr w:type="spellStart"/>
      <w:r w:rsidR="004A4501" w:rsidRPr="00024334">
        <w:rPr>
          <w:rFonts w:asciiTheme="majorBidi" w:hAnsiTheme="majorBidi" w:cs="B Nazanin"/>
          <w:sz w:val="28"/>
          <w:szCs w:val="28"/>
          <w:rtl/>
          <w:lang w:bidi="fa-IR"/>
        </w:rPr>
        <w:t>چشـم</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مـی</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خـورد</w:t>
      </w:r>
      <w:proofErr w:type="spellEnd"/>
      <w:r w:rsidR="004A4501" w:rsidRPr="00024334">
        <w:rPr>
          <w:rFonts w:asciiTheme="majorBidi" w:hAnsiTheme="majorBidi" w:cs="B Nazanin"/>
          <w:sz w:val="28"/>
          <w:szCs w:val="28"/>
          <w:rtl/>
          <w:lang w:bidi="fa-IR"/>
        </w:rPr>
        <w:t xml:space="preserve">، مدیران باید </w:t>
      </w:r>
      <w:proofErr w:type="spellStart"/>
      <w:r w:rsidR="004A4501" w:rsidRPr="00024334">
        <w:rPr>
          <w:rFonts w:asciiTheme="majorBidi" w:hAnsiTheme="majorBidi" w:cs="B Nazanin"/>
          <w:sz w:val="28"/>
          <w:szCs w:val="28"/>
          <w:rtl/>
          <w:lang w:bidi="fa-IR"/>
        </w:rPr>
        <w:t>براي</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رسـیدن</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بـه</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موفقیـت</w:t>
      </w:r>
      <w:proofErr w:type="spellEnd"/>
      <w:r w:rsidR="004A4501" w:rsidRPr="00024334">
        <w:rPr>
          <w:rFonts w:asciiTheme="majorBidi" w:hAnsiTheme="majorBidi" w:cs="B Nazanin"/>
          <w:sz w:val="28"/>
          <w:szCs w:val="28"/>
          <w:rtl/>
          <w:lang w:bidi="fa-IR"/>
        </w:rPr>
        <w:t xml:space="preserve"> و </w:t>
      </w:r>
      <w:proofErr w:type="spellStart"/>
      <w:r w:rsidR="004A4501" w:rsidRPr="00024334">
        <w:rPr>
          <w:rFonts w:asciiTheme="majorBidi" w:hAnsiTheme="majorBidi" w:cs="B Nazanin"/>
          <w:sz w:val="28"/>
          <w:szCs w:val="28"/>
          <w:rtl/>
          <w:lang w:bidi="fa-IR"/>
        </w:rPr>
        <w:t>اهـداف</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راهبـردي</w:t>
      </w:r>
      <w:proofErr w:type="spellEnd"/>
      <w:r w:rsidR="004A4501" w:rsidRPr="00024334">
        <w:rPr>
          <w:rFonts w:asciiTheme="majorBidi" w:hAnsiTheme="majorBidi" w:cs="B Nazanin"/>
          <w:sz w:val="28"/>
          <w:szCs w:val="28"/>
          <w:rtl/>
          <w:lang w:bidi="fa-IR"/>
        </w:rPr>
        <w:t xml:space="preserve"> سازمانها به صورت </w:t>
      </w:r>
      <w:proofErr w:type="spellStart"/>
      <w:r w:rsidR="004A4501" w:rsidRPr="00024334">
        <w:rPr>
          <w:rFonts w:asciiTheme="majorBidi" w:hAnsiTheme="majorBidi" w:cs="B Nazanin"/>
          <w:sz w:val="28"/>
          <w:szCs w:val="28"/>
          <w:rtl/>
          <w:lang w:bidi="fa-IR"/>
        </w:rPr>
        <w:t>اثربخش</w:t>
      </w:r>
      <w:proofErr w:type="spellEnd"/>
      <w:r w:rsidR="004A4501" w:rsidRPr="00024334">
        <w:rPr>
          <w:rFonts w:asciiTheme="majorBidi" w:hAnsiTheme="majorBidi" w:cs="B Nazanin"/>
          <w:sz w:val="28"/>
          <w:szCs w:val="28"/>
          <w:rtl/>
          <w:lang w:bidi="fa-IR"/>
        </w:rPr>
        <w:t xml:space="preserve"> و کارا عمل کنند(</w:t>
      </w:r>
      <w:proofErr w:type="spellStart"/>
      <w:r w:rsidR="004A6E27" w:rsidRPr="00A71DA4">
        <w:rPr>
          <w:rFonts w:asciiTheme="majorBidi" w:eastAsiaTheme="minorHAnsi" w:hAnsiTheme="majorBidi" w:cs="B Nazanin"/>
          <w:color w:val="000000"/>
        </w:rPr>
        <w:t>Shamoniyan</w:t>
      </w:r>
      <w:proofErr w:type="spellEnd"/>
      <w:r w:rsidR="004A6E27" w:rsidRPr="00A71DA4">
        <w:rPr>
          <w:rFonts w:asciiTheme="majorBidi" w:eastAsiaTheme="minorHAnsi" w:hAnsiTheme="majorBidi" w:cs="B Nazanin"/>
          <w:color w:val="000000"/>
        </w:rPr>
        <w:t xml:space="preserve"> et al., 2012</w:t>
      </w:r>
      <w:r w:rsidR="004A4501" w:rsidRPr="00024334">
        <w:rPr>
          <w:rFonts w:asciiTheme="majorBidi" w:hAnsiTheme="majorBidi" w:cs="B Nazanin"/>
          <w:sz w:val="28"/>
          <w:szCs w:val="28"/>
          <w:rtl/>
          <w:lang w:bidi="fa-IR"/>
        </w:rPr>
        <w:t xml:space="preserve">). با </w:t>
      </w:r>
      <w:proofErr w:type="spellStart"/>
      <w:r w:rsidR="004A4501" w:rsidRPr="00024334">
        <w:rPr>
          <w:rFonts w:asciiTheme="majorBidi" w:hAnsiTheme="majorBidi" w:cs="B Nazanin"/>
          <w:sz w:val="28"/>
          <w:szCs w:val="28"/>
          <w:rtl/>
          <w:lang w:bidi="fa-IR"/>
        </w:rPr>
        <w:t>چنـین</w:t>
      </w:r>
      <w:proofErr w:type="spellEnd"/>
      <w:r w:rsidR="004A4501" w:rsidRPr="00024334">
        <w:rPr>
          <w:rFonts w:asciiTheme="majorBidi" w:hAnsiTheme="majorBidi" w:cs="B Nazanin"/>
          <w:sz w:val="28"/>
          <w:szCs w:val="28"/>
          <w:rtl/>
          <w:lang w:bidi="fa-IR"/>
        </w:rPr>
        <w:t xml:space="preserve"> اندیشه </w:t>
      </w:r>
      <w:proofErr w:type="spellStart"/>
      <w:r w:rsidR="004A4501" w:rsidRPr="00024334">
        <w:rPr>
          <w:rFonts w:asciiTheme="majorBidi" w:hAnsiTheme="majorBidi" w:cs="B Nazanin"/>
          <w:sz w:val="28"/>
          <w:szCs w:val="28"/>
          <w:rtl/>
          <w:lang w:bidi="fa-IR"/>
        </w:rPr>
        <w:t>اي</w:t>
      </w:r>
      <w:proofErr w:type="spellEnd"/>
      <w:r w:rsidR="004A4501" w:rsidRPr="00024334">
        <w:rPr>
          <w:rFonts w:asciiTheme="majorBidi" w:hAnsiTheme="majorBidi" w:cs="B Nazanin"/>
          <w:sz w:val="28"/>
          <w:szCs w:val="28"/>
          <w:rtl/>
          <w:lang w:bidi="fa-IR"/>
        </w:rPr>
        <w:t xml:space="preserve"> سازمانها</w:t>
      </w:r>
      <w:del w:id="6" w:author="Javad Fadardi" w:date="2018-08-11T22:59:00Z">
        <w:r w:rsidR="004A4501" w:rsidRPr="00024334" w:rsidDel="006717E6">
          <w:rPr>
            <w:rFonts w:asciiTheme="majorBidi" w:hAnsiTheme="majorBidi" w:cs="B Nazanin"/>
            <w:sz w:val="28"/>
            <w:szCs w:val="28"/>
            <w:rtl/>
            <w:lang w:bidi="fa-IR"/>
          </w:rPr>
          <w:delText>ی مزبور</w:delText>
        </w:r>
      </w:del>
      <w:r w:rsidR="004A4501" w:rsidRPr="00024334">
        <w:rPr>
          <w:rFonts w:asciiTheme="majorBidi" w:hAnsiTheme="majorBidi" w:cs="B Nazanin"/>
          <w:sz w:val="28"/>
          <w:szCs w:val="28"/>
          <w:rtl/>
          <w:lang w:bidi="fa-IR"/>
        </w:rPr>
        <w:t xml:space="preserve"> علاوه بر دارا بودن </w:t>
      </w:r>
      <w:proofErr w:type="spellStart"/>
      <w:r w:rsidR="004A4501" w:rsidRPr="00024334">
        <w:rPr>
          <w:rFonts w:asciiTheme="majorBidi" w:hAnsiTheme="majorBidi" w:cs="B Nazanin"/>
          <w:sz w:val="28"/>
          <w:szCs w:val="28"/>
          <w:rtl/>
          <w:lang w:bidi="fa-IR"/>
        </w:rPr>
        <w:t>برنامـه</w:t>
      </w:r>
      <w:proofErr w:type="spellEnd"/>
      <w:r w:rsidR="004A4501" w:rsidRPr="00024334">
        <w:rPr>
          <w:rFonts w:asciiTheme="majorBidi" w:hAnsiTheme="majorBidi" w:cs="B Nazanin"/>
          <w:sz w:val="28"/>
          <w:szCs w:val="28"/>
          <w:rtl/>
          <w:lang w:bidi="fa-IR"/>
        </w:rPr>
        <w:t xml:space="preserve"> </w:t>
      </w:r>
      <w:proofErr w:type="spellStart"/>
      <w:r w:rsidR="004A4501" w:rsidRPr="00024334">
        <w:rPr>
          <w:rFonts w:asciiTheme="majorBidi" w:hAnsiTheme="majorBidi" w:cs="B Nazanin"/>
          <w:sz w:val="28"/>
          <w:szCs w:val="28"/>
          <w:rtl/>
          <w:lang w:bidi="fa-IR"/>
        </w:rPr>
        <w:t>راهبـردي</w:t>
      </w:r>
      <w:proofErr w:type="spellEnd"/>
      <w:r w:rsidR="004A4501" w:rsidRPr="00024334">
        <w:rPr>
          <w:rFonts w:asciiTheme="majorBidi" w:hAnsiTheme="majorBidi" w:cs="B Nazanin"/>
          <w:sz w:val="28"/>
          <w:szCs w:val="28"/>
          <w:rtl/>
          <w:lang w:bidi="fa-IR"/>
        </w:rPr>
        <w:t xml:space="preserve"> و چشم انداز شفاف، می توانند به طور موثر پروژه های </w:t>
      </w:r>
      <w:del w:id="7" w:author="Javad Fadardi" w:date="2018-08-11T22:59:00Z">
        <w:r w:rsidR="004A4501" w:rsidRPr="00024334" w:rsidDel="006717E6">
          <w:rPr>
            <w:rFonts w:asciiTheme="majorBidi" w:hAnsiTheme="majorBidi" w:cs="B Nazanin"/>
            <w:sz w:val="28"/>
            <w:szCs w:val="28"/>
            <w:rtl/>
            <w:lang w:bidi="fa-IR"/>
          </w:rPr>
          <w:delText xml:space="preserve">رو </w:delText>
        </w:r>
      </w:del>
      <w:ins w:id="8" w:author="Javad Fadardi" w:date="2018-08-11T22:59:00Z">
        <w:r w:rsidR="006717E6">
          <w:rPr>
            <w:rFonts w:asciiTheme="majorBidi" w:hAnsiTheme="majorBidi" w:cs="B Nazanin" w:hint="cs"/>
            <w:sz w:val="28"/>
            <w:szCs w:val="28"/>
            <w:rtl/>
            <w:lang w:bidi="fa-IR"/>
          </w:rPr>
          <w:t>را</w:t>
        </w:r>
        <w:r w:rsidR="006717E6" w:rsidRPr="00024334">
          <w:rPr>
            <w:rFonts w:asciiTheme="majorBidi" w:hAnsiTheme="majorBidi" w:cs="B Nazanin"/>
            <w:sz w:val="28"/>
            <w:szCs w:val="28"/>
            <w:rtl/>
            <w:lang w:bidi="fa-IR"/>
          </w:rPr>
          <w:t xml:space="preserve"> </w:t>
        </w:r>
      </w:ins>
      <w:r w:rsidR="004A4501" w:rsidRPr="00024334">
        <w:rPr>
          <w:rFonts w:asciiTheme="majorBidi" w:hAnsiTheme="majorBidi" w:cs="B Nazanin"/>
          <w:sz w:val="28"/>
          <w:szCs w:val="28"/>
          <w:rtl/>
          <w:lang w:bidi="fa-IR"/>
        </w:rPr>
        <w:t>مدیریت و به سرانجام برسانند.</w:t>
      </w:r>
    </w:p>
    <w:p w14:paraId="596FA8F9" w14:textId="77777777" w:rsidR="00FA7B4F" w:rsidRPr="00024334" w:rsidRDefault="003B0690"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Pr>
        <w:t xml:space="preserve"> </w:t>
      </w:r>
      <w:r w:rsidRPr="00024334">
        <w:rPr>
          <w:rFonts w:asciiTheme="majorBidi" w:hAnsiTheme="majorBidi" w:cs="B Nazanin"/>
          <w:sz w:val="28"/>
          <w:szCs w:val="28"/>
          <w:rtl/>
        </w:rPr>
        <w:t xml:space="preserve">همان طوری که گفته شد </w:t>
      </w:r>
      <w:r w:rsidR="00A11A7B" w:rsidRPr="00024334">
        <w:rPr>
          <w:rFonts w:asciiTheme="majorBidi" w:hAnsiTheme="majorBidi" w:cs="B Nazanin"/>
          <w:sz w:val="28"/>
          <w:szCs w:val="28"/>
          <w:rtl/>
        </w:rPr>
        <w:t xml:space="preserve">شیوه مدیریت صحیح مدیر، </w:t>
      </w:r>
      <w:r w:rsidRPr="00024334">
        <w:rPr>
          <w:rFonts w:asciiTheme="majorBidi" w:hAnsiTheme="majorBidi" w:cs="B Nazanin"/>
          <w:sz w:val="28"/>
          <w:szCs w:val="28"/>
          <w:rtl/>
        </w:rPr>
        <w:t>موجب ایجاد انگیزه و رضایت</w:t>
      </w:r>
      <w:r w:rsidRPr="00024334">
        <w:rPr>
          <w:rFonts w:asciiTheme="majorBidi" w:hAnsiTheme="majorBidi" w:cs="B Nazanin"/>
          <w:sz w:val="28"/>
          <w:szCs w:val="28"/>
          <w:cs/>
        </w:rPr>
        <w:t>‎</w:t>
      </w:r>
      <w:r w:rsidRPr="00024334">
        <w:rPr>
          <w:rFonts w:asciiTheme="majorBidi" w:hAnsiTheme="majorBidi" w:cs="B Nazanin"/>
          <w:sz w:val="28"/>
          <w:szCs w:val="28"/>
          <w:rtl/>
        </w:rPr>
        <w:t>مندی و تعامل کارکنان و در نهایت حل موفقیت</w:t>
      </w:r>
      <w:r w:rsidRPr="00024334">
        <w:rPr>
          <w:rFonts w:asciiTheme="majorBidi" w:hAnsiTheme="majorBidi" w:cs="B Nazanin"/>
          <w:sz w:val="28"/>
          <w:szCs w:val="28"/>
          <w:cs/>
        </w:rPr>
        <w:t>‎</w:t>
      </w:r>
      <w:r w:rsidRPr="00024334">
        <w:rPr>
          <w:rFonts w:asciiTheme="majorBidi" w:hAnsiTheme="majorBidi" w:cs="B Nazanin"/>
          <w:sz w:val="28"/>
          <w:szCs w:val="28"/>
          <w:rtl/>
        </w:rPr>
        <w:t>آمیز امور سازمان می</w:t>
      </w:r>
      <w:r w:rsidRPr="00024334">
        <w:rPr>
          <w:rFonts w:asciiTheme="majorBidi" w:hAnsiTheme="majorBidi" w:cs="B Nazanin"/>
          <w:sz w:val="28"/>
          <w:szCs w:val="28"/>
          <w:cs/>
        </w:rPr>
        <w:t>‎</w:t>
      </w:r>
      <w:r w:rsidRPr="00024334">
        <w:rPr>
          <w:rFonts w:asciiTheme="majorBidi" w:hAnsiTheme="majorBidi" w:cs="B Nazanin"/>
          <w:sz w:val="28"/>
          <w:szCs w:val="28"/>
          <w:rtl/>
        </w:rPr>
        <w:t>گردد که در آن استعداد شکوفا و کارکنان خلاق می</w:t>
      </w:r>
      <w:r w:rsidRPr="00024334">
        <w:rPr>
          <w:rFonts w:asciiTheme="majorBidi" w:hAnsiTheme="majorBidi" w:cs="B Nazanin"/>
          <w:sz w:val="28"/>
          <w:szCs w:val="28"/>
          <w:cs/>
        </w:rPr>
        <w:t>‎</w:t>
      </w:r>
      <w:r w:rsidRPr="00024334">
        <w:rPr>
          <w:rFonts w:asciiTheme="majorBidi" w:hAnsiTheme="majorBidi" w:cs="B Nazanin"/>
          <w:sz w:val="28"/>
          <w:szCs w:val="28"/>
          <w:rtl/>
        </w:rPr>
        <w:t>گردند و کیفیت کار افزایش می</w:t>
      </w:r>
      <w:r w:rsidRPr="00024334">
        <w:rPr>
          <w:rFonts w:asciiTheme="majorBidi" w:hAnsiTheme="majorBidi" w:cs="B Nazanin"/>
          <w:sz w:val="28"/>
          <w:szCs w:val="28"/>
          <w:cs/>
        </w:rPr>
        <w:t>‎</w:t>
      </w:r>
      <w:r w:rsidRPr="00024334">
        <w:rPr>
          <w:rFonts w:asciiTheme="majorBidi" w:hAnsiTheme="majorBidi" w:cs="B Nazanin"/>
          <w:sz w:val="28"/>
          <w:szCs w:val="28"/>
          <w:rtl/>
        </w:rPr>
        <w:t>یابد</w:t>
      </w:r>
      <w:r w:rsidR="00F3662E" w:rsidRPr="00024334">
        <w:rPr>
          <w:rFonts w:asciiTheme="majorBidi" w:hAnsiTheme="majorBidi" w:cs="B Nazanin"/>
          <w:sz w:val="28"/>
          <w:szCs w:val="28"/>
          <w:rtl/>
        </w:rPr>
        <w:t xml:space="preserve"> (</w:t>
      </w:r>
      <w:proofErr w:type="spellStart"/>
      <w:r w:rsidR="002C1C91" w:rsidRPr="00A71DA4">
        <w:rPr>
          <w:rFonts w:asciiTheme="majorBidi" w:eastAsiaTheme="minorHAnsi" w:hAnsiTheme="majorBidi" w:cs="B Nazanin"/>
          <w:color w:val="000000"/>
        </w:rPr>
        <w:t>Ashtio</w:t>
      </w:r>
      <w:proofErr w:type="spellEnd"/>
      <w:r w:rsidR="002C1C91" w:rsidRPr="00A71DA4">
        <w:rPr>
          <w:rFonts w:asciiTheme="majorBidi" w:eastAsiaTheme="minorHAnsi" w:hAnsiTheme="majorBidi" w:cs="B Nazanin"/>
          <w:color w:val="000000"/>
        </w:rPr>
        <w:t xml:space="preserve"> and Leak, 2001</w:t>
      </w:r>
      <w:r w:rsidR="00F3662E" w:rsidRPr="00024334">
        <w:rPr>
          <w:rFonts w:asciiTheme="majorBidi" w:hAnsiTheme="majorBidi" w:cs="B Nazanin"/>
          <w:sz w:val="28"/>
          <w:szCs w:val="28"/>
          <w:rtl/>
        </w:rPr>
        <w:t>)</w:t>
      </w:r>
      <w:r w:rsidR="00A11A7B" w:rsidRPr="00024334">
        <w:rPr>
          <w:rFonts w:asciiTheme="majorBidi" w:hAnsiTheme="majorBidi" w:cs="B Nazanin"/>
          <w:sz w:val="28"/>
          <w:szCs w:val="28"/>
          <w:rtl/>
        </w:rPr>
        <w:t>.</w:t>
      </w:r>
      <w:r w:rsidRPr="00024334">
        <w:rPr>
          <w:rFonts w:asciiTheme="majorBidi" w:hAnsiTheme="majorBidi" w:cs="B Nazanin"/>
          <w:sz w:val="28"/>
          <w:szCs w:val="28"/>
        </w:rPr>
        <w:t xml:space="preserve"> </w:t>
      </w:r>
      <w:r w:rsidRPr="00024334">
        <w:rPr>
          <w:rFonts w:asciiTheme="majorBidi" w:hAnsiTheme="majorBidi" w:cs="B Nazanin"/>
          <w:sz w:val="28"/>
          <w:szCs w:val="28"/>
          <w:rtl/>
        </w:rPr>
        <w:t>در راس هر سازمانی مدیران قرار دارند و آنا</w:t>
      </w:r>
      <w:r w:rsidR="00A11A7B" w:rsidRPr="00024334">
        <w:rPr>
          <w:rFonts w:asciiTheme="majorBidi" w:hAnsiTheme="majorBidi" w:cs="B Nazanin"/>
          <w:sz w:val="28"/>
          <w:szCs w:val="28"/>
          <w:rtl/>
        </w:rPr>
        <w:t>ن هستند</w:t>
      </w:r>
      <w:r w:rsidRPr="00024334">
        <w:rPr>
          <w:rFonts w:asciiTheme="majorBidi" w:hAnsiTheme="majorBidi" w:cs="B Nazanin"/>
          <w:sz w:val="28"/>
          <w:szCs w:val="28"/>
          <w:rtl/>
        </w:rPr>
        <w:t xml:space="preserve"> که بار سنگین اداره هر سازمانی را به دوش می</w:t>
      </w:r>
      <w:r w:rsidRPr="00024334">
        <w:rPr>
          <w:rFonts w:asciiTheme="majorBidi" w:hAnsiTheme="majorBidi" w:cs="B Nazanin"/>
          <w:sz w:val="28"/>
          <w:szCs w:val="28"/>
          <w:cs/>
        </w:rPr>
        <w:t>‎</w:t>
      </w:r>
      <w:r w:rsidRPr="00024334">
        <w:rPr>
          <w:rFonts w:asciiTheme="majorBidi" w:hAnsiTheme="majorBidi" w:cs="B Nazanin"/>
          <w:sz w:val="28"/>
          <w:szCs w:val="28"/>
          <w:rtl/>
        </w:rPr>
        <w:t>کشند و در کنار بقیه مسئولیت</w:t>
      </w:r>
      <w:r w:rsidRPr="00024334">
        <w:rPr>
          <w:rFonts w:asciiTheme="majorBidi" w:hAnsiTheme="majorBidi" w:cs="B Nazanin"/>
          <w:sz w:val="28"/>
          <w:szCs w:val="28"/>
          <w:cs/>
        </w:rPr>
        <w:t>‎</w:t>
      </w:r>
      <w:r w:rsidRPr="00024334">
        <w:rPr>
          <w:rFonts w:asciiTheme="majorBidi" w:hAnsiTheme="majorBidi" w:cs="B Nazanin"/>
          <w:sz w:val="28"/>
          <w:szCs w:val="28"/>
          <w:rtl/>
        </w:rPr>
        <w:t xml:space="preserve">ها، مسئولیت تامین آمادگی و تجهیز و همچنین نگهداشت نیروی انسانی هر سازمان </w:t>
      </w:r>
      <w:r w:rsidR="00A11A7B" w:rsidRPr="00024334">
        <w:rPr>
          <w:rFonts w:asciiTheme="majorBidi" w:hAnsiTheme="majorBidi" w:cs="B Nazanin"/>
          <w:sz w:val="28"/>
          <w:szCs w:val="28"/>
          <w:rtl/>
        </w:rPr>
        <w:t xml:space="preserve">نیز </w:t>
      </w:r>
      <w:r w:rsidRPr="00024334">
        <w:rPr>
          <w:rFonts w:asciiTheme="majorBidi" w:hAnsiTheme="majorBidi" w:cs="B Nazanin"/>
          <w:sz w:val="28"/>
          <w:szCs w:val="28"/>
          <w:rtl/>
        </w:rPr>
        <w:t>به عهده آنان است و برای اینکه مدیران بتوانند در راستای گزینش و استخدام کارکنان و آموزش و کارآموزی ایجاد انگیزه رضایت و بالندگی آنان گام</w:t>
      </w:r>
      <w:r w:rsidRPr="00024334">
        <w:rPr>
          <w:rFonts w:asciiTheme="majorBidi" w:hAnsiTheme="majorBidi" w:cs="B Nazanin"/>
          <w:sz w:val="28"/>
          <w:szCs w:val="28"/>
          <w:cs/>
        </w:rPr>
        <w:t>‎</w:t>
      </w:r>
      <w:r w:rsidRPr="00024334">
        <w:rPr>
          <w:rFonts w:asciiTheme="majorBidi" w:hAnsiTheme="majorBidi" w:cs="B Nazanin"/>
          <w:sz w:val="28"/>
          <w:szCs w:val="28"/>
          <w:rtl/>
        </w:rPr>
        <w:t>های موثری بردارند باید به جنبه</w:t>
      </w:r>
      <w:r w:rsidRPr="00024334">
        <w:rPr>
          <w:rFonts w:asciiTheme="majorBidi" w:hAnsiTheme="majorBidi" w:cs="B Nazanin"/>
          <w:sz w:val="28"/>
          <w:szCs w:val="28"/>
          <w:cs/>
        </w:rPr>
        <w:t>‎</w:t>
      </w:r>
      <w:r w:rsidRPr="00024334">
        <w:rPr>
          <w:rFonts w:asciiTheme="majorBidi" w:hAnsiTheme="majorBidi" w:cs="B Nazanin"/>
          <w:sz w:val="28"/>
          <w:szCs w:val="28"/>
          <w:rtl/>
        </w:rPr>
        <w:t>های روانی و رفتاری و روانشناختی مدیران توجه گردد</w:t>
      </w:r>
      <w:r w:rsidR="00A11A7B" w:rsidRPr="00024334">
        <w:rPr>
          <w:rFonts w:asciiTheme="majorBidi" w:hAnsiTheme="majorBidi" w:cs="B Nazanin"/>
          <w:sz w:val="28"/>
          <w:szCs w:val="28"/>
          <w:rtl/>
        </w:rPr>
        <w:t>.</w:t>
      </w:r>
      <w:r w:rsidRPr="00024334">
        <w:rPr>
          <w:rFonts w:asciiTheme="majorBidi" w:hAnsiTheme="majorBidi" w:cs="B Nazanin"/>
          <w:sz w:val="28"/>
          <w:szCs w:val="28"/>
          <w:rtl/>
        </w:rPr>
        <w:t xml:space="preserve"> </w:t>
      </w:r>
      <w:r w:rsidR="00FA7B4F" w:rsidRPr="00024334">
        <w:rPr>
          <w:rFonts w:asciiTheme="majorBidi" w:hAnsiTheme="majorBidi" w:cs="B Nazanin"/>
          <w:sz w:val="28"/>
          <w:szCs w:val="28"/>
          <w:rtl/>
          <w:lang w:bidi="fa-IR"/>
        </w:rPr>
        <w:t xml:space="preserve">مدیران با ویژگی های روان شناختی خوب با روشهای متنوع به کارکنان انگیزه می دهند و از طریق توجه به نیازهای افراد احساس توانایی در فرد جهت انطباق با شرایط جدید </w:t>
      </w:r>
      <w:proofErr w:type="spellStart"/>
      <w:r w:rsidR="00FA7B4F" w:rsidRPr="00024334">
        <w:rPr>
          <w:rFonts w:asciiTheme="majorBidi" w:hAnsiTheme="majorBidi" w:cs="B Nazanin"/>
          <w:sz w:val="28"/>
          <w:szCs w:val="28"/>
          <w:rtl/>
          <w:lang w:bidi="fa-IR"/>
        </w:rPr>
        <w:t>بوجود</w:t>
      </w:r>
      <w:proofErr w:type="spellEnd"/>
      <w:r w:rsidR="00FA7B4F" w:rsidRPr="00024334">
        <w:rPr>
          <w:rFonts w:asciiTheme="majorBidi" w:hAnsiTheme="majorBidi" w:cs="B Nazanin"/>
          <w:sz w:val="28"/>
          <w:szCs w:val="28"/>
          <w:rtl/>
          <w:lang w:bidi="fa-IR"/>
        </w:rPr>
        <w:t xml:space="preserve"> می </w:t>
      </w:r>
      <w:r w:rsidR="006707CD" w:rsidRPr="00024334">
        <w:rPr>
          <w:rFonts w:asciiTheme="majorBidi" w:hAnsiTheme="majorBidi" w:cs="B Nazanin"/>
          <w:sz w:val="28"/>
          <w:szCs w:val="28"/>
          <w:rtl/>
          <w:lang w:bidi="fa-IR"/>
        </w:rPr>
        <w:t>آورند.</w:t>
      </w:r>
      <w:r w:rsidR="00FA7B4F" w:rsidRPr="00024334">
        <w:rPr>
          <w:rFonts w:asciiTheme="majorBidi" w:hAnsiTheme="majorBidi" w:cs="B Nazanin"/>
          <w:sz w:val="28"/>
          <w:szCs w:val="28"/>
          <w:rtl/>
          <w:lang w:bidi="fa-IR"/>
        </w:rPr>
        <w:t xml:space="preserve"> بدون شــك ســ</w:t>
      </w:r>
      <w:proofErr w:type="spellStart"/>
      <w:r w:rsidR="00FA7B4F" w:rsidRPr="00024334">
        <w:rPr>
          <w:rFonts w:asciiTheme="majorBidi" w:hAnsiTheme="majorBidi" w:cs="B Nazanin"/>
          <w:sz w:val="28"/>
          <w:szCs w:val="28"/>
          <w:rtl/>
          <w:lang w:bidi="fa-IR"/>
        </w:rPr>
        <w:t>بك</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رهبري</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مديران</w:t>
      </w:r>
      <w:proofErr w:type="spellEnd"/>
      <w:r w:rsidR="00FA7B4F" w:rsidRPr="00024334">
        <w:rPr>
          <w:rFonts w:asciiTheme="majorBidi" w:hAnsiTheme="majorBidi" w:cs="B Nazanin"/>
          <w:sz w:val="28"/>
          <w:szCs w:val="28"/>
          <w:rtl/>
          <w:lang w:bidi="fa-IR"/>
        </w:rPr>
        <w:t xml:space="preserve"> در </w:t>
      </w:r>
      <w:proofErr w:type="spellStart"/>
      <w:r w:rsidR="00FA7B4F" w:rsidRPr="00024334">
        <w:rPr>
          <w:rFonts w:asciiTheme="majorBidi" w:hAnsiTheme="majorBidi" w:cs="B Nazanin"/>
          <w:sz w:val="28"/>
          <w:szCs w:val="28"/>
          <w:rtl/>
          <w:lang w:bidi="fa-IR"/>
        </w:rPr>
        <w:t>هدايت</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صحيح</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پروژ</w:t>
      </w:r>
      <w:proofErr w:type="spellEnd"/>
      <w:r w:rsidR="00FA7B4F" w:rsidRPr="00024334">
        <w:rPr>
          <w:rFonts w:asciiTheme="majorBidi" w:hAnsiTheme="majorBidi" w:cs="B Nazanin"/>
          <w:sz w:val="28"/>
          <w:szCs w:val="28"/>
          <w:rtl/>
          <w:lang w:bidi="fa-IR"/>
        </w:rPr>
        <w:t xml:space="preserve"> ه ها در جهت اهداف </w:t>
      </w:r>
      <w:proofErr w:type="spellStart"/>
      <w:r w:rsidR="00FA7B4F" w:rsidRPr="00024334">
        <w:rPr>
          <w:rFonts w:asciiTheme="majorBidi" w:hAnsiTheme="majorBidi" w:cs="B Nazanin"/>
          <w:sz w:val="28"/>
          <w:szCs w:val="28"/>
          <w:rtl/>
          <w:lang w:bidi="fa-IR"/>
        </w:rPr>
        <w:t>سازماني</w:t>
      </w:r>
      <w:proofErr w:type="spellEnd"/>
      <w:r w:rsidR="00FA7B4F" w:rsidRPr="00024334">
        <w:rPr>
          <w:rFonts w:asciiTheme="majorBidi" w:hAnsiTheme="majorBidi" w:cs="B Nazanin"/>
          <w:sz w:val="28"/>
          <w:szCs w:val="28"/>
          <w:rtl/>
          <w:lang w:bidi="fa-IR"/>
        </w:rPr>
        <w:t xml:space="preserve"> موثر است. استفاده از </w:t>
      </w:r>
      <w:proofErr w:type="spellStart"/>
      <w:r w:rsidR="00FA7B4F" w:rsidRPr="00024334">
        <w:rPr>
          <w:rFonts w:asciiTheme="majorBidi" w:hAnsiTheme="majorBidi" w:cs="B Nazanin"/>
          <w:sz w:val="28"/>
          <w:szCs w:val="28"/>
          <w:rtl/>
          <w:lang w:bidi="fa-IR"/>
        </w:rPr>
        <w:t>بهترين</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سبك</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رهبري</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يا</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مديريت</w:t>
      </w:r>
      <w:proofErr w:type="spellEnd"/>
      <w:r w:rsidR="00FA7B4F" w:rsidRPr="00024334">
        <w:rPr>
          <w:rFonts w:asciiTheme="majorBidi" w:hAnsiTheme="majorBidi" w:cs="B Nazanin"/>
          <w:sz w:val="28"/>
          <w:szCs w:val="28"/>
          <w:rtl/>
          <w:lang w:bidi="fa-IR"/>
        </w:rPr>
        <w:t xml:space="preserve"> بر اساس ویژگیهای شخصیتی منجر به </w:t>
      </w:r>
      <w:proofErr w:type="spellStart"/>
      <w:r w:rsidR="00FA7B4F" w:rsidRPr="00024334">
        <w:rPr>
          <w:rFonts w:asciiTheme="majorBidi" w:hAnsiTheme="majorBidi" w:cs="B Nazanin"/>
          <w:sz w:val="28"/>
          <w:szCs w:val="28"/>
          <w:rtl/>
          <w:lang w:bidi="fa-IR"/>
        </w:rPr>
        <w:t>افزايش</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اثربخشي</w:t>
      </w:r>
      <w:proofErr w:type="spellEnd"/>
      <w:r w:rsidR="00FA7B4F" w:rsidRPr="00024334">
        <w:rPr>
          <w:rFonts w:asciiTheme="majorBidi" w:hAnsiTheme="majorBidi" w:cs="B Nazanin"/>
          <w:sz w:val="28"/>
          <w:szCs w:val="28"/>
          <w:rtl/>
          <w:lang w:bidi="fa-IR"/>
        </w:rPr>
        <w:t xml:space="preserve"> و </w:t>
      </w:r>
      <w:proofErr w:type="spellStart"/>
      <w:r w:rsidR="00FA7B4F" w:rsidRPr="00024334">
        <w:rPr>
          <w:rFonts w:asciiTheme="majorBidi" w:hAnsiTheme="majorBidi" w:cs="B Nazanin"/>
          <w:sz w:val="28"/>
          <w:szCs w:val="28"/>
          <w:rtl/>
          <w:lang w:bidi="fa-IR"/>
        </w:rPr>
        <w:t>كارايي</w:t>
      </w:r>
      <w:proofErr w:type="spellEnd"/>
      <w:r w:rsidR="00FA7B4F" w:rsidRPr="00024334">
        <w:rPr>
          <w:rFonts w:asciiTheme="majorBidi" w:hAnsiTheme="majorBidi" w:cs="B Nazanin"/>
          <w:sz w:val="28"/>
          <w:szCs w:val="28"/>
          <w:rtl/>
          <w:lang w:bidi="fa-IR"/>
        </w:rPr>
        <w:t xml:space="preserve"> سازمان خواهد شد. برای تحقق اهداف سازمان، مدیران با توجه به شرایط مکانی و زمانی و همچنین خصوصیات اخلاقی خود، سبک یا شیوه </w:t>
      </w:r>
      <w:proofErr w:type="spellStart"/>
      <w:r w:rsidR="00FA7B4F" w:rsidRPr="00024334">
        <w:rPr>
          <w:rFonts w:asciiTheme="majorBidi" w:hAnsiTheme="majorBidi" w:cs="B Nazanin"/>
          <w:sz w:val="28"/>
          <w:szCs w:val="28"/>
          <w:rtl/>
          <w:lang w:bidi="fa-IR"/>
        </w:rPr>
        <w:t>هایی</w:t>
      </w:r>
      <w:proofErr w:type="spellEnd"/>
      <w:r w:rsidR="00FA7B4F" w:rsidRPr="00024334">
        <w:rPr>
          <w:rFonts w:asciiTheme="majorBidi" w:hAnsiTheme="majorBidi" w:cs="B Nazanin"/>
          <w:sz w:val="28"/>
          <w:szCs w:val="28"/>
          <w:rtl/>
          <w:lang w:bidi="fa-IR"/>
        </w:rPr>
        <w:t xml:space="preserve"> را به کار میگیرند</w:t>
      </w:r>
      <w:r w:rsidR="006707CD" w:rsidRPr="00024334">
        <w:rPr>
          <w:rFonts w:asciiTheme="majorBidi" w:hAnsiTheme="majorBidi" w:cs="B Nazanin"/>
          <w:sz w:val="28"/>
          <w:szCs w:val="28"/>
          <w:rtl/>
          <w:lang w:bidi="fa-IR"/>
        </w:rPr>
        <w:t>.</w:t>
      </w:r>
      <w:r w:rsidR="00FA7B4F" w:rsidRPr="00024334">
        <w:rPr>
          <w:rFonts w:asciiTheme="majorBidi" w:hAnsiTheme="majorBidi" w:cs="B Nazanin"/>
          <w:sz w:val="28"/>
          <w:szCs w:val="28"/>
          <w:rtl/>
          <w:lang w:bidi="fa-IR"/>
        </w:rPr>
        <w:t>. ســ</w:t>
      </w:r>
      <w:proofErr w:type="spellStart"/>
      <w:r w:rsidR="00FA7B4F" w:rsidRPr="00024334">
        <w:rPr>
          <w:rFonts w:asciiTheme="majorBidi" w:hAnsiTheme="majorBidi" w:cs="B Nazanin"/>
          <w:sz w:val="28"/>
          <w:szCs w:val="28"/>
          <w:rtl/>
          <w:lang w:bidi="fa-IR"/>
        </w:rPr>
        <w:t>بک</w:t>
      </w:r>
      <w:proofErr w:type="spellEnd"/>
      <w:r w:rsidR="00FA7B4F" w:rsidRPr="00024334">
        <w:rPr>
          <w:rFonts w:asciiTheme="majorBidi" w:hAnsiTheme="majorBidi" w:cs="B Nazanin"/>
          <w:sz w:val="28"/>
          <w:szCs w:val="28"/>
          <w:rtl/>
          <w:lang w:bidi="fa-IR"/>
        </w:rPr>
        <w:t xml:space="preserve"> و شیوه هر رهبری مختص خود او و </w:t>
      </w:r>
      <w:proofErr w:type="spellStart"/>
      <w:r w:rsidR="00FA7B4F" w:rsidRPr="00024334">
        <w:rPr>
          <w:rFonts w:asciiTheme="majorBidi" w:hAnsiTheme="majorBidi" w:cs="B Nazanin"/>
          <w:sz w:val="28"/>
          <w:szCs w:val="28"/>
          <w:rtl/>
          <w:lang w:bidi="fa-IR"/>
        </w:rPr>
        <w:t>متناس</w:t>
      </w:r>
      <w:proofErr w:type="spellEnd"/>
      <w:r w:rsidR="00FA7B4F" w:rsidRPr="00024334">
        <w:rPr>
          <w:rFonts w:asciiTheme="majorBidi" w:hAnsiTheme="majorBidi" w:cs="B Nazanin"/>
          <w:sz w:val="28"/>
          <w:szCs w:val="28"/>
          <w:rtl/>
          <w:lang w:bidi="fa-IR"/>
        </w:rPr>
        <w:t>ــب با شخصیت و ویژگی های روان شناختی او است</w:t>
      </w:r>
      <w:r w:rsidR="006707CD" w:rsidRPr="00024334">
        <w:rPr>
          <w:rFonts w:asciiTheme="majorBidi" w:hAnsiTheme="majorBidi" w:cs="B Nazanin"/>
          <w:sz w:val="28"/>
          <w:szCs w:val="28"/>
          <w:rtl/>
          <w:lang w:bidi="fa-IR"/>
        </w:rPr>
        <w:t xml:space="preserve"> (</w:t>
      </w:r>
      <w:r w:rsidR="006707CD" w:rsidRPr="00A71DA4">
        <w:rPr>
          <w:rFonts w:asciiTheme="majorBidi" w:eastAsiaTheme="minorHAnsi" w:hAnsiTheme="majorBidi" w:cs="B Nazanin"/>
          <w:color w:val="000000"/>
        </w:rPr>
        <w:t>Gabriel et al., 2015</w:t>
      </w:r>
      <w:r w:rsidR="006707CD" w:rsidRPr="00024334">
        <w:rPr>
          <w:rFonts w:asciiTheme="majorBidi" w:hAnsiTheme="majorBidi" w:cs="B Nazanin"/>
          <w:sz w:val="28"/>
          <w:szCs w:val="28"/>
          <w:rtl/>
          <w:lang w:bidi="fa-IR"/>
        </w:rPr>
        <w:t>)</w:t>
      </w:r>
      <w:r w:rsidR="00FA7B4F" w:rsidRPr="00024334">
        <w:rPr>
          <w:rFonts w:asciiTheme="majorBidi" w:hAnsiTheme="majorBidi" w:cs="B Nazanin"/>
          <w:sz w:val="28"/>
          <w:szCs w:val="28"/>
          <w:rtl/>
          <w:lang w:bidi="fa-IR"/>
        </w:rPr>
        <w:t>.</w:t>
      </w:r>
    </w:p>
    <w:p w14:paraId="2BB232D3" w14:textId="77777777" w:rsidR="003B0690" w:rsidRPr="00024334" w:rsidRDefault="00A11A7B" w:rsidP="00A44367">
      <w:pPr>
        <w:bidi/>
        <w:spacing w:after="120" w:line="360" w:lineRule="auto"/>
        <w:jc w:val="both"/>
        <w:rPr>
          <w:rFonts w:asciiTheme="majorBidi" w:hAnsiTheme="majorBidi" w:cs="B Nazanin"/>
          <w:sz w:val="28"/>
          <w:szCs w:val="28"/>
          <w:rtl/>
        </w:rPr>
      </w:pPr>
      <w:del w:id="9" w:author="Javad Fadardi" w:date="2018-08-11T23:00:00Z">
        <w:r w:rsidRPr="00024334" w:rsidDel="006717E6">
          <w:rPr>
            <w:rFonts w:asciiTheme="majorBidi" w:hAnsiTheme="majorBidi" w:cs="B Nazanin"/>
            <w:sz w:val="28"/>
            <w:szCs w:val="28"/>
            <w:rtl/>
          </w:rPr>
          <w:delText>بنابراین</w:delText>
        </w:r>
        <w:r w:rsidR="003B0690" w:rsidRPr="00024334" w:rsidDel="006717E6">
          <w:rPr>
            <w:rFonts w:asciiTheme="majorBidi" w:hAnsiTheme="majorBidi" w:cs="B Nazanin"/>
            <w:sz w:val="28"/>
            <w:szCs w:val="28"/>
            <w:rtl/>
          </w:rPr>
          <w:delText xml:space="preserve"> می</w:delText>
        </w:r>
        <w:r w:rsidR="003B0690" w:rsidRPr="00024334" w:rsidDel="006717E6">
          <w:rPr>
            <w:rFonts w:asciiTheme="majorBidi" w:hAnsiTheme="majorBidi" w:cs="B Nazanin"/>
            <w:sz w:val="28"/>
            <w:szCs w:val="28"/>
            <w:cs/>
          </w:rPr>
          <w:delText>‎</w:delText>
        </w:r>
        <w:r w:rsidR="003B0690" w:rsidRPr="00024334" w:rsidDel="006717E6">
          <w:rPr>
            <w:rFonts w:asciiTheme="majorBidi" w:hAnsiTheme="majorBidi" w:cs="B Nazanin"/>
            <w:sz w:val="28"/>
            <w:szCs w:val="28"/>
            <w:rtl/>
          </w:rPr>
          <w:delText>توان به جر</w:delText>
        </w:r>
        <w:r w:rsidRPr="00024334" w:rsidDel="006717E6">
          <w:rPr>
            <w:rFonts w:asciiTheme="majorBidi" w:hAnsiTheme="majorBidi" w:cs="B Nazanin"/>
            <w:sz w:val="28"/>
            <w:szCs w:val="28"/>
            <w:rtl/>
          </w:rPr>
          <w:delText>ات</w:delText>
        </w:r>
        <w:r w:rsidR="003B0690" w:rsidRPr="00024334" w:rsidDel="006717E6">
          <w:rPr>
            <w:rFonts w:asciiTheme="majorBidi" w:hAnsiTheme="majorBidi" w:cs="B Nazanin"/>
            <w:sz w:val="28"/>
            <w:szCs w:val="28"/>
            <w:rtl/>
          </w:rPr>
          <w:delText xml:space="preserve"> اذعان نمود که </w:delText>
        </w:r>
      </w:del>
      <w:r w:rsidR="003B0690" w:rsidRPr="00024334">
        <w:rPr>
          <w:rFonts w:asciiTheme="majorBidi" w:hAnsiTheme="majorBidi" w:cs="B Nazanin"/>
          <w:sz w:val="28"/>
          <w:szCs w:val="28"/>
          <w:rtl/>
        </w:rPr>
        <w:t>با شناخت کامل ویژگی</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های روانشناختی فرماندهان و مدیران می</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 xml:space="preserve">توان </w:t>
      </w:r>
      <w:r w:rsidR="00055F28" w:rsidRPr="00024334">
        <w:rPr>
          <w:rFonts w:asciiTheme="majorBidi" w:hAnsiTheme="majorBidi" w:cs="B Nazanin"/>
          <w:sz w:val="28"/>
          <w:szCs w:val="28"/>
          <w:rtl/>
        </w:rPr>
        <w:t>شیوه</w:t>
      </w:r>
      <w:r w:rsidR="003B0690" w:rsidRPr="00024334">
        <w:rPr>
          <w:rFonts w:asciiTheme="majorBidi" w:hAnsiTheme="majorBidi" w:cs="B Nazanin"/>
          <w:sz w:val="28"/>
          <w:szCs w:val="28"/>
          <w:rtl/>
        </w:rPr>
        <w:t xml:space="preserve"> مدیریت آنان را شناسایی و تعیین کرد. بر اساس مدل فیدلر</w:t>
      </w:r>
      <w:ins w:id="10" w:author="Javad Fadardi" w:date="2018-08-11T23:03:00Z">
        <w:r w:rsidR="006717E6">
          <w:rPr>
            <w:rStyle w:val="FootnoteReference"/>
            <w:rFonts w:asciiTheme="majorBidi" w:hAnsiTheme="majorBidi" w:cs="B Nazanin"/>
            <w:sz w:val="28"/>
            <w:szCs w:val="28"/>
            <w:rtl/>
          </w:rPr>
          <w:footnoteReference w:id="1"/>
        </w:r>
      </w:ins>
      <w:ins w:id="12" w:author="Javad Fadardi" w:date="2018-08-11T23:00:00Z">
        <w:r w:rsidR="006717E6">
          <w:rPr>
            <w:rFonts w:asciiTheme="majorBidi" w:hAnsiTheme="majorBidi" w:cs="B Nazanin" w:hint="cs"/>
            <w:sz w:val="28"/>
            <w:szCs w:val="28"/>
            <w:rtl/>
          </w:rPr>
          <w:t>،</w:t>
        </w:r>
      </w:ins>
      <w:r w:rsidR="003B0690" w:rsidRPr="00024334">
        <w:rPr>
          <w:rFonts w:asciiTheme="majorBidi" w:hAnsiTheme="majorBidi" w:cs="B Nazanin"/>
          <w:sz w:val="28"/>
          <w:szCs w:val="28"/>
          <w:rtl/>
        </w:rPr>
        <w:t xml:space="preserve"> شخصیت یا </w:t>
      </w:r>
      <w:r w:rsidR="00055F28" w:rsidRPr="00024334">
        <w:rPr>
          <w:rFonts w:asciiTheme="majorBidi" w:hAnsiTheme="majorBidi" w:cs="B Nazanin"/>
          <w:sz w:val="28"/>
          <w:szCs w:val="28"/>
          <w:rtl/>
        </w:rPr>
        <w:t>شیوه</w:t>
      </w:r>
      <w:r w:rsidR="003B0690" w:rsidRPr="00024334">
        <w:rPr>
          <w:rFonts w:asciiTheme="majorBidi" w:hAnsiTheme="majorBidi" w:cs="B Nazanin"/>
          <w:sz w:val="28"/>
          <w:szCs w:val="28"/>
          <w:rtl/>
        </w:rPr>
        <w:t xml:space="preserve"> رهبری و مدیریت تا حدودی </w:t>
      </w:r>
      <w:r w:rsidR="003B0690" w:rsidRPr="00347B63">
        <w:rPr>
          <w:rFonts w:asciiTheme="majorBidi" w:hAnsiTheme="majorBidi" w:cs="B Nazanin"/>
          <w:sz w:val="28"/>
          <w:szCs w:val="28"/>
          <w:highlight w:val="yellow"/>
          <w:rtl/>
          <w:rPrChange w:id="13" w:author="Javad Fadardi" w:date="2018-08-11T23:06:00Z">
            <w:rPr>
              <w:rFonts w:asciiTheme="majorBidi" w:hAnsiTheme="majorBidi" w:cs="B Nazanin"/>
              <w:sz w:val="28"/>
              <w:szCs w:val="28"/>
              <w:rtl/>
            </w:rPr>
          </w:rPrChange>
        </w:rPr>
        <w:t>ثابت</w:t>
      </w:r>
      <w:r w:rsidR="003B0690" w:rsidRPr="00024334">
        <w:rPr>
          <w:rFonts w:asciiTheme="majorBidi" w:hAnsiTheme="majorBidi" w:cs="B Nazanin"/>
          <w:sz w:val="28"/>
          <w:szCs w:val="28"/>
          <w:rtl/>
        </w:rPr>
        <w:t xml:space="preserve"> است از این رو اگر </w:t>
      </w:r>
      <w:r w:rsidR="00055F28" w:rsidRPr="00024334">
        <w:rPr>
          <w:rFonts w:asciiTheme="majorBidi" w:hAnsiTheme="majorBidi" w:cs="B Nazanin"/>
          <w:sz w:val="28"/>
          <w:szCs w:val="28"/>
          <w:rtl/>
        </w:rPr>
        <w:t>شیوه</w:t>
      </w:r>
      <w:r w:rsidR="003B0690" w:rsidRPr="00024334">
        <w:rPr>
          <w:rFonts w:asciiTheme="majorBidi" w:hAnsiTheme="majorBidi" w:cs="B Nazanin"/>
          <w:sz w:val="28"/>
          <w:szCs w:val="28"/>
          <w:rtl/>
        </w:rPr>
        <w:t xml:space="preserve"> </w:t>
      </w:r>
      <w:r w:rsidR="00BD68BA" w:rsidRPr="00024334">
        <w:rPr>
          <w:rFonts w:asciiTheme="majorBidi" w:hAnsiTheme="majorBidi" w:cs="B Nazanin"/>
          <w:sz w:val="28"/>
          <w:szCs w:val="28"/>
          <w:rtl/>
        </w:rPr>
        <w:t>مدیریت</w:t>
      </w:r>
      <w:r w:rsidR="003B0690" w:rsidRPr="00024334">
        <w:rPr>
          <w:rFonts w:asciiTheme="majorBidi" w:hAnsiTheme="majorBidi" w:cs="B Nazanin"/>
          <w:sz w:val="28"/>
          <w:szCs w:val="28"/>
          <w:rtl/>
        </w:rPr>
        <w:t xml:space="preserve"> با شغل هماهنگی نداشته باشد باید </w:t>
      </w:r>
      <w:r w:rsidR="003B0690" w:rsidRPr="00347B63">
        <w:rPr>
          <w:rFonts w:asciiTheme="majorBidi" w:hAnsiTheme="majorBidi" w:cs="B Nazanin"/>
          <w:sz w:val="28"/>
          <w:szCs w:val="28"/>
          <w:highlight w:val="yellow"/>
          <w:rtl/>
          <w:rPrChange w:id="14" w:author="Javad Fadardi" w:date="2018-08-11T23:06:00Z">
            <w:rPr>
              <w:rFonts w:asciiTheme="majorBidi" w:hAnsiTheme="majorBidi" w:cs="B Nazanin"/>
              <w:sz w:val="28"/>
              <w:szCs w:val="28"/>
              <w:rtl/>
            </w:rPr>
          </w:rPrChange>
        </w:rPr>
        <w:t>شغل را به گونه</w:t>
      </w:r>
      <w:r w:rsidR="003B0690" w:rsidRPr="00347B63">
        <w:rPr>
          <w:rFonts w:asciiTheme="majorBidi" w:hAnsiTheme="majorBidi" w:cs="B Nazanin"/>
          <w:sz w:val="28"/>
          <w:szCs w:val="28"/>
          <w:highlight w:val="yellow"/>
          <w:cs/>
          <w:rPrChange w:id="15" w:author="Javad Fadardi" w:date="2018-08-11T23:06:00Z">
            <w:rPr>
              <w:rFonts w:asciiTheme="majorBidi" w:hAnsiTheme="majorBidi" w:cs="B Nazanin"/>
              <w:sz w:val="28"/>
              <w:szCs w:val="28"/>
              <w:cs/>
            </w:rPr>
          </w:rPrChange>
        </w:rPr>
        <w:t>‎</w:t>
      </w:r>
      <w:r w:rsidR="003B0690" w:rsidRPr="00347B63">
        <w:rPr>
          <w:rFonts w:asciiTheme="majorBidi" w:hAnsiTheme="majorBidi" w:cs="B Nazanin"/>
          <w:sz w:val="28"/>
          <w:szCs w:val="28"/>
          <w:highlight w:val="yellow"/>
          <w:rtl/>
          <w:rPrChange w:id="16" w:author="Javad Fadardi" w:date="2018-08-11T23:06:00Z">
            <w:rPr>
              <w:rFonts w:asciiTheme="majorBidi" w:hAnsiTheme="majorBidi" w:cs="B Nazanin"/>
              <w:sz w:val="28"/>
              <w:szCs w:val="28"/>
              <w:rtl/>
            </w:rPr>
          </w:rPrChange>
        </w:rPr>
        <w:t xml:space="preserve">ای </w:t>
      </w:r>
      <w:r w:rsidR="00BD68BA" w:rsidRPr="00347B63">
        <w:rPr>
          <w:rFonts w:asciiTheme="majorBidi" w:hAnsiTheme="majorBidi" w:cs="B Nazanin"/>
          <w:sz w:val="28"/>
          <w:szCs w:val="28"/>
          <w:highlight w:val="yellow"/>
          <w:rtl/>
          <w:rPrChange w:id="17" w:author="Javad Fadardi" w:date="2018-08-11T23:06:00Z">
            <w:rPr>
              <w:rFonts w:asciiTheme="majorBidi" w:hAnsiTheme="majorBidi" w:cs="B Nazanin"/>
              <w:sz w:val="28"/>
              <w:szCs w:val="28"/>
              <w:rtl/>
            </w:rPr>
          </w:rPrChange>
        </w:rPr>
        <w:t xml:space="preserve">هماهنگ </w:t>
      </w:r>
      <w:r w:rsidR="003B0690" w:rsidRPr="00347B63">
        <w:rPr>
          <w:rFonts w:asciiTheme="majorBidi" w:hAnsiTheme="majorBidi" w:cs="B Nazanin"/>
          <w:sz w:val="28"/>
          <w:szCs w:val="28"/>
          <w:highlight w:val="yellow"/>
          <w:rtl/>
          <w:rPrChange w:id="18" w:author="Javad Fadardi" w:date="2018-08-11T23:06:00Z">
            <w:rPr>
              <w:rFonts w:asciiTheme="majorBidi" w:hAnsiTheme="majorBidi" w:cs="B Nazanin"/>
              <w:sz w:val="28"/>
              <w:szCs w:val="28"/>
              <w:rtl/>
            </w:rPr>
          </w:rPrChange>
        </w:rPr>
        <w:t>نمود</w:t>
      </w:r>
      <w:r w:rsidR="003B0690" w:rsidRPr="00024334">
        <w:rPr>
          <w:rFonts w:asciiTheme="majorBidi" w:hAnsiTheme="majorBidi" w:cs="B Nazanin"/>
          <w:sz w:val="28"/>
          <w:szCs w:val="28"/>
          <w:rtl/>
        </w:rPr>
        <w:t xml:space="preserve"> که با </w:t>
      </w:r>
      <w:r w:rsidR="00055F28" w:rsidRPr="00024334">
        <w:rPr>
          <w:rFonts w:asciiTheme="majorBidi" w:hAnsiTheme="majorBidi" w:cs="B Nazanin"/>
          <w:sz w:val="28"/>
          <w:szCs w:val="28"/>
          <w:rtl/>
        </w:rPr>
        <w:t>شیوه</w:t>
      </w:r>
      <w:r w:rsidR="003B0690" w:rsidRPr="00024334">
        <w:rPr>
          <w:rFonts w:asciiTheme="majorBidi" w:hAnsiTheme="majorBidi" w:cs="B Nazanin"/>
          <w:sz w:val="28"/>
          <w:szCs w:val="28"/>
          <w:rtl/>
        </w:rPr>
        <w:t xml:space="preserve"> رهبری و مدیریت هماهنگی داشته باشد</w:t>
      </w:r>
      <w:r w:rsidR="00F3662E" w:rsidRPr="00024334">
        <w:rPr>
          <w:rFonts w:asciiTheme="majorBidi" w:hAnsiTheme="majorBidi" w:cs="B Nazanin"/>
          <w:sz w:val="28"/>
          <w:szCs w:val="28"/>
          <w:rtl/>
        </w:rPr>
        <w:t xml:space="preserve"> (</w:t>
      </w:r>
      <w:proofErr w:type="spellStart"/>
      <w:r w:rsidR="00426E7E" w:rsidRPr="00A71DA4">
        <w:rPr>
          <w:rFonts w:asciiTheme="majorBidi" w:eastAsiaTheme="minorHAnsi" w:hAnsiTheme="majorBidi" w:cs="B Nazanin"/>
          <w:color w:val="000000"/>
        </w:rPr>
        <w:t>Janbozorgi</w:t>
      </w:r>
      <w:proofErr w:type="spellEnd"/>
      <w:r w:rsidR="00426E7E" w:rsidRPr="00A71DA4">
        <w:rPr>
          <w:rFonts w:asciiTheme="majorBidi" w:eastAsiaTheme="minorHAnsi" w:hAnsiTheme="majorBidi" w:cs="B Nazanin"/>
          <w:color w:val="000000"/>
        </w:rPr>
        <w:t>, 2014</w:t>
      </w:r>
      <w:r w:rsidR="00F3662E" w:rsidRPr="00024334">
        <w:rPr>
          <w:rFonts w:asciiTheme="majorBidi" w:hAnsiTheme="majorBidi" w:cs="B Nazanin"/>
          <w:sz w:val="28"/>
          <w:szCs w:val="28"/>
          <w:rtl/>
        </w:rPr>
        <w:t>)</w:t>
      </w:r>
      <w:r w:rsidR="003B0690" w:rsidRPr="00024334">
        <w:rPr>
          <w:rFonts w:asciiTheme="majorBidi" w:hAnsiTheme="majorBidi" w:cs="B Nazanin"/>
          <w:sz w:val="28"/>
          <w:szCs w:val="28"/>
          <w:rtl/>
        </w:rPr>
        <w:t>. در این صورت جابجایی مدیران در شغل</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های خود به صورت افقی یا عمودی اجتناب</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ناپذیر خواهد بود</w:t>
      </w:r>
      <w:r w:rsidR="00BD68BA" w:rsidRPr="00024334">
        <w:rPr>
          <w:rFonts w:asciiTheme="majorBidi" w:hAnsiTheme="majorBidi" w:cs="B Nazanin"/>
          <w:sz w:val="28"/>
          <w:szCs w:val="28"/>
          <w:rtl/>
        </w:rPr>
        <w:t>.</w:t>
      </w:r>
      <w:r w:rsidR="003B0690" w:rsidRPr="00024334">
        <w:rPr>
          <w:rFonts w:asciiTheme="majorBidi" w:hAnsiTheme="majorBidi" w:cs="B Nazanin"/>
          <w:sz w:val="28"/>
          <w:szCs w:val="28"/>
        </w:rPr>
        <w:t xml:space="preserve"> </w:t>
      </w:r>
      <w:r w:rsidR="003B0690" w:rsidRPr="00024334">
        <w:rPr>
          <w:rFonts w:asciiTheme="majorBidi" w:hAnsiTheme="majorBidi" w:cs="B Nazanin"/>
          <w:sz w:val="28"/>
          <w:szCs w:val="28"/>
          <w:rtl/>
        </w:rPr>
        <w:t>فیدلر در این مورد چنین اظهار نظر می</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نماید که</w:t>
      </w:r>
      <w:r w:rsidR="00BD68BA" w:rsidRPr="00024334">
        <w:rPr>
          <w:rFonts w:asciiTheme="majorBidi" w:hAnsiTheme="majorBidi" w:cs="B Nazanin"/>
          <w:sz w:val="28"/>
          <w:szCs w:val="28"/>
          <w:rtl/>
        </w:rPr>
        <w:t>:</w:t>
      </w:r>
      <w:r w:rsidR="003B0690" w:rsidRPr="00024334">
        <w:rPr>
          <w:rFonts w:asciiTheme="majorBidi" w:hAnsiTheme="majorBidi" w:cs="B Nazanin"/>
          <w:sz w:val="28"/>
          <w:szCs w:val="28"/>
        </w:rPr>
        <w:t xml:space="preserve"> </w:t>
      </w:r>
      <w:r w:rsidR="003B0690" w:rsidRPr="00024334">
        <w:rPr>
          <w:rFonts w:asciiTheme="majorBidi" w:hAnsiTheme="majorBidi" w:cs="B Nazanin"/>
          <w:sz w:val="28"/>
          <w:szCs w:val="28"/>
          <w:rtl/>
        </w:rPr>
        <w:t xml:space="preserve">پس از مدت زمان معین که بعضی از </w:t>
      </w:r>
      <w:r w:rsidR="00BD68BA" w:rsidRPr="00024334">
        <w:rPr>
          <w:rFonts w:asciiTheme="majorBidi" w:hAnsiTheme="majorBidi" w:cs="B Nazanin"/>
          <w:sz w:val="28"/>
          <w:szCs w:val="28"/>
          <w:rtl/>
        </w:rPr>
        <w:t>مدیران</w:t>
      </w:r>
      <w:r w:rsidR="003B0690" w:rsidRPr="00024334">
        <w:rPr>
          <w:rFonts w:asciiTheme="majorBidi" w:hAnsiTheme="majorBidi" w:cs="B Nazanin"/>
          <w:sz w:val="28"/>
          <w:szCs w:val="28"/>
          <w:rtl/>
        </w:rPr>
        <w:t xml:space="preserve"> بر سر کار باقی می</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مانند به نقطه</w:t>
      </w:r>
      <w:r w:rsidR="00BD68BA" w:rsidRPr="00024334">
        <w:rPr>
          <w:rFonts w:asciiTheme="majorBidi" w:hAnsiTheme="majorBidi" w:cs="B Nazanin"/>
          <w:sz w:val="28"/>
          <w:szCs w:val="28"/>
          <w:rtl/>
        </w:rPr>
        <w:t xml:space="preserve"> افول </w:t>
      </w:r>
      <w:r w:rsidR="003B0690" w:rsidRPr="00024334">
        <w:rPr>
          <w:rFonts w:asciiTheme="majorBidi" w:hAnsiTheme="majorBidi" w:cs="B Nazanin"/>
          <w:sz w:val="28"/>
          <w:szCs w:val="28"/>
          <w:rtl/>
        </w:rPr>
        <w:t>خود می</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 xml:space="preserve">رسند، خسته و فرتوت </w:t>
      </w:r>
      <w:r w:rsidR="00BD68BA" w:rsidRPr="00024334">
        <w:rPr>
          <w:rFonts w:asciiTheme="majorBidi" w:hAnsiTheme="majorBidi" w:cs="B Nazanin"/>
          <w:sz w:val="28"/>
          <w:szCs w:val="28"/>
          <w:rtl/>
        </w:rPr>
        <w:t>شده</w:t>
      </w:r>
      <w:r w:rsidR="003B0690" w:rsidRPr="00024334">
        <w:rPr>
          <w:rFonts w:asciiTheme="majorBidi" w:hAnsiTheme="majorBidi" w:cs="B Nazanin"/>
          <w:sz w:val="28"/>
          <w:szCs w:val="28"/>
          <w:rtl/>
        </w:rPr>
        <w:t xml:space="preserve"> و شوق و هیجان در رابطه با کار را از دست می</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دهند</w:t>
      </w:r>
      <w:r w:rsidR="00F3662E" w:rsidRPr="00024334">
        <w:rPr>
          <w:rFonts w:asciiTheme="majorBidi" w:hAnsiTheme="majorBidi" w:cs="B Nazanin"/>
          <w:sz w:val="28"/>
          <w:szCs w:val="28"/>
          <w:rtl/>
        </w:rPr>
        <w:t xml:space="preserve"> (</w:t>
      </w:r>
      <w:proofErr w:type="spellStart"/>
      <w:r w:rsidR="00426E7E" w:rsidRPr="00A71DA4">
        <w:rPr>
          <w:rFonts w:asciiTheme="majorBidi" w:eastAsiaTheme="minorHAnsi" w:hAnsiTheme="majorBidi" w:cs="B Nazanin"/>
          <w:color w:val="000000"/>
        </w:rPr>
        <w:t>Janbozorgi</w:t>
      </w:r>
      <w:proofErr w:type="spellEnd"/>
      <w:r w:rsidR="00426E7E" w:rsidRPr="00A71DA4">
        <w:rPr>
          <w:rFonts w:asciiTheme="majorBidi" w:eastAsiaTheme="minorHAnsi" w:hAnsiTheme="majorBidi" w:cs="B Nazanin"/>
          <w:color w:val="000000"/>
        </w:rPr>
        <w:t>, 2014</w:t>
      </w:r>
      <w:r w:rsidR="00F3662E" w:rsidRPr="00024334">
        <w:rPr>
          <w:rFonts w:asciiTheme="majorBidi" w:hAnsiTheme="majorBidi" w:cs="B Nazanin"/>
          <w:sz w:val="28"/>
          <w:szCs w:val="28"/>
          <w:rtl/>
        </w:rPr>
        <w:t>)</w:t>
      </w:r>
      <w:r w:rsidR="003B0690" w:rsidRPr="00024334">
        <w:rPr>
          <w:rFonts w:asciiTheme="majorBidi" w:hAnsiTheme="majorBidi" w:cs="B Nazanin"/>
          <w:sz w:val="28"/>
          <w:szCs w:val="28"/>
          <w:rtl/>
        </w:rPr>
        <w:t xml:space="preserve">. بدیهی است باید با روال منطقی </w:t>
      </w:r>
      <w:r w:rsidR="003B0690" w:rsidRPr="00347B63">
        <w:rPr>
          <w:rFonts w:asciiTheme="majorBidi" w:hAnsiTheme="majorBidi" w:cs="B Nazanin"/>
          <w:sz w:val="28"/>
          <w:szCs w:val="28"/>
          <w:highlight w:val="yellow"/>
          <w:rtl/>
          <w:rPrChange w:id="19" w:author="Javad Fadardi" w:date="2018-08-11T23:05:00Z">
            <w:rPr>
              <w:rFonts w:asciiTheme="majorBidi" w:hAnsiTheme="majorBidi" w:cs="B Nazanin"/>
              <w:sz w:val="28"/>
              <w:szCs w:val="28"/>
              <w:rtl/>
            </w:rPr>
          </w:rPrChange>
        </w:rPr>
        <w:t>شغل جدیدی</w:t>
      </w:r>
      <w:r w:rsidR="003B0690" w:rsidRPr="00024334">
        <w:rPr>
          <w:rFonts w:asciiTheme="majorBidi" w:hAnsiTheme="majorBidi" w:cs="B Nazanin"/>
          <w:sz w:val="28"/>
          <w:szCs w:val="28"/>
          <w:rtl/>
        </w:rPr>
        <w:t xml:space="preserve"> برای آنان در نظر گرفته شود تا بتوانند در کارهای جدیدی که شوق و هیجان را به آنان برمی</w:t>
      </w:r>
      <w:r w:rsidR="003B0690" w:rsidRPr="00024334">
        <w:rPr>
          <w:rFonts w:asciiTheme="majorBidi" w:hAnsiTheme="majorBidi" w:cs="B Nazanin"/>
          <w:sz w:val="28"/>
          <w:szCs w:val="28"/>
          <w:cs/>
        </w:rPr>
        <w:t>‎</w:t>
      </w:r>
      <w:r w:rsidR="00DB2D4D" w:rsidRPr="00024334">
        <w:rPr>
          <w:rFonts w:asciiTheme="majorBidi" w:hAnsiTheme="majorBidi" w:cs="B Nazanin"/>
          <w:sz w:val="28"/>
          <w:szCs w:val="28"/>
          <w:rtl/>
        </w:rPr>
        <w:t xml:space="preserve">گرداند مشغول شوند. </w:t>
      </w:r>
      <w:ins w:id="20" w:author="Javad Fadardi" w:date="2018-08-11T23:08:00Z">
        <w:r w:rsidR="00347B63">
          <w:rPr>
            <w:rFonts w:asciiTheme="majorBidi" w:hAnsiTheme="majorBidi" w:cs="B Nazanin" w:hint="cs"/>
            <w:sz w:val="28"/>
            <w:szCs w:val="28"/>
            <w:rtl/>
            <w:lang w:bidi="fa-IR"/>
          </w:rPr>
          <w:t>گرچه</w:t>
        </w:r>
      </w:ins>
      <w:ins w:id="21" w:author="Javad Fadardi" w:date="2018-08-11T23:06:00Z">
        <w:r w:rsidR="00347B63">
          <w:rPr>
            <w:rFonts w:asciiTheme="majorBidi" w:hAnsiTheme="majorBidi" w:cs="B Nazanin" w:hint="cs"/>
            <w:sz w:val="28"/>
            <w:szCs w:val="28"/>
            <w:rtl/>
            <w:lang w:bidi="fa-IR"/>
          </w:rPr>
          <w:t xml:space="preserve"> ضرورت </w:t>
        </w:r>
      </w:ins>
      <w:ins w:id="22" w:author="Javad Fadardi" w:date="2018-08-11T23:07:00Z">
        <w:r w:rsidR="00347B63">
          <w:rPr>
            <w:rFonts w:asciiTheme="majorBidi" w:hAnsiTheme="majorBidi" w:cs="B Nazanin" w:hint="cs"/>
            <w:sz w:val="28"/>
            <w:szCs w:val="28"/>
            <w:rtl/>
            <w:lang w:bidi="fa-IR"/>
          </w:rPr>
          <w:t>نقش هماهنگی بین ویژگی های روان شناختی و شخصیت مدیران و مقتضیات شغلی ایشان در کیفیت مدیریت منابع ان</w:t>
        </w:r>
      </w:ins>
      <w:ins w:id="23" w:author="Javad Fadardi" w:date="2018-08-11T23:08:00Z">
        <w:r w:rsidR="00347B63">
          <w:rPr>
            <w:rFonts w:asciiTheme="majorBidi" w:hAnsiTheme="majorBidi" w:cs="B Nazanin" w:hint="cs"/>
            <w:sz w:val="28"/>
            <w:szCs w:val="28"/>
            <w:rtl/>
            <w:lang w:bidi="fa-IR"/>
          </w:rPr>
          <w:t>سانی، در مشا</w:t>
        </w:r>
      </w:ins>
      <w:ins w:id="24" w:author="Javad Fadardi" w:date="2018-08-11T23:09:00Z">
        <w:r w:rsidR="00347B63">
          <w:rPr>
            <w:rFonts w:asciiTheme="majorBidi" w:hAnsiTheme="majorBidi" w:cs="B Nazanin" w:hint="cs"/>
            <w:sz w:val="28"/>
            <w:szCs w:val="28"/>
            <w:rtl/>
            <w:lang w:bidi="fa-IR"/>
          </w:rPr>
          <w:t>غل مختلف مورد بررسی قرار گرفته است، جای این مهم در مدیریت اجرای پروژه های سا</w:t>
        </w:r>
      </w:ins>
      <w:ins w:id="25" w:author="Javad Fadardi" w:date="2018-08-11T23:10:00Z">
        <w:r w:rsidR="00347B63">
          <w:rPr>
            <w:rFonts w:asciiTheme="majorBidi" w:hAnsiTheme="majorBidi" w:cs="B Nazanin" w:hint="cs"/>
            <w:sz w:val="28"/>
            <w:szCs w:val="28"/>
            <w:rtl/>
            <w:lang w:bidi="fa-IR"/>
          </w:rPr>
          <w:t xml:space="preserve">ختمانی همچنان خالی است. </w:t>
        </w:r>
      </w:ins>
      <w:ins w:id="26" w:author="Javad Fadardi" w:date="2018-08-11T23:08:00Z">
        <w:r w:rsidR="00347B63">
          <w:rPr>
            <w:rFonts w:asciiTheme="majorBidi" w:hAnsiTheme="majorBidi" w:cs="B Nazanin" w:hint="cs"/>
            <w:sz w:val="28"/>
            <w:szCs w:val="28"/>
            <w:rtl/>
            <w:lang w:bidi="fa-IR"/>
          </w:rPr>
          <w:t xml:space="preserve"> </w:t>
        </w:r>
      </w:ins>
      <w:del w:id="27" w:author="Javad Fadardi" w:date="2018-08-11T23:10:00Z">
        <w:r w:rsidR="00DB2D4D" w:rsidRPr="00024334" w:rsidDel="00347B63">
          <w:rPr>
            <w:rFonts w:asciiTheme="majorBidi" w:hAnsiTheme="majorBidi" w:cs="B Nazanin"/>
            <w:sz w:val="28"/>
            <w:szCs w:val="28"/>
            <w:rtl/>
          </w:rPr>
          <w:delText>به عبارتی</w:delText>
        </w:r>
      </w:del>
      <w:ins w:id="28" w:author="Javad Fadardi" w:date="2018-08-11T23:10:00Z">
        <w:r w:rsidR="00347B63">
          <w:rPr>
            <w:rFonts w:asciiTheme="majorBidi" w:hAnsiTheme="majorBidi" w:cs="B Nazanin" w:hint="cs"/>
            <w:sz w:val="28"/>
            <w:szCs w:val="28"/>
            <w:rtl/>
          </w:rPr>
          <w:t xml:space="preserve">پژوهشی از این دست می توان به این مهم کمک کند که </w:t>
        </w:r>
      </w:ins>
      <w:del w:id="29" w:author="Javad Fadardi" w:date="2018-08-11T23:10:00Z">
        <w:r w:rsidR="00DB2D4D" w:rsidRPr="00024334" w:rsidDel="00347B63">
          <w:rPr>
            <w:rFonts w:asciiTheme="majorBidi" w:hAnsiTheme="majorBidi" w:cs="B Nazanin"/>
            <w:sz w:val="28"/>
            <w:szCs w:val="28"/>
            <w:rtl/>
          </w:rPr>
          <w:delText xml:space="preserve"> </w:delText>
        </w:r>
        <w:r w:rsidR="00DB2D4D" w:rsidRPr="00347B63" w:rsidDel="00347B63">
          <w:rPr>
            <w:rFonts w:asciiTheme="majorBidi" w:hAnsiTheme="majorBidi" w:cs="B Nazanin"/>
            <w:sz w:val="28"/>
            <w:szCs w:val="28"/>
            <w:highlight w:val="yellow"/>
            <w:rtl/>
            <w:rPrChange w:id="30" w:author="Javad Fadardi" w:date="2018-08-11T23:05:00Z">
              <w:rPr>
                <w:rFonts w:asciiTheme="majorBidi" w:hAnsiTheme="majorBidi" w:cs="B Nazanin"/>
                <w:sz w:val="28"/>
                <w:szCs w:val="28"/>
                <w:rtl/>
              </w:rPr>
            </w:rPrChange>
          </w:rPr>
          <w:delText xml:space="preserve">باید </w:delText>
        </w:r>
      </w:del>
      <w:r w:rsidR="00DB2D4D" w:rsidRPr="00347B63">
        <w:rPr>
          <w:rFonts w:asciiTheme="majorBidi" w:hAnsiTheme="majorBidi" w:cs="B Nazanin"/>
          <w:sz w:val="28"/>
          <w:szCs w:val="28"/>
          <w:highlight w:val="yellow"/>
          <w:rtl/>
          <w:rPrChange w:id="31" w:author="Javad Fadardi" w:date="2018-08-11T23:05:00Z">
            <w:rPr>
              <w:rFonts w:asciiTheme="majorBidi" w:hAnsiTheme="majorBidi" w:cs="B Nazanin"/>
              <w:sz w:val="28"/>
              <w:szCs w:val="28"/>
              <w:rtl/>
            </w:rPr>
          </w:rPrChange>
        </w:rPr>
        <w:t>شرایطی برای مدیران فراهم شود</w:t>
      </w:r>
      <w:r w:rsidR="00DB2D4D" w:rsidRPr="00024334">
        <w:rPr>
          <w:rFonts w:asciiTheme="majorBidi" w:hAnsiTheme="majorBidi" w:cs="B Nazanin"/>
          <w:sz w:val="28"/>
          <w:szCs w:val="28"/>
          <w:rtl/>
        </w:rPr>
        <w:t xml:space="preserve"> که بتوانند با انگیزه تمام و به صورت یکپارچه و فراگیر بر فرایندهای مدیرتی و ساخت پروژه نظارت کامل داشته باشند و انجام امور پروژه ها را در مسیر صحیح خود نگاه دارند. </w:t>
      </w:r>
      <w:r w:rsidR="003B0690" w:rsidRPr="00024334">
        <w:rPr>
          <w:rFonts w:asciiTheme="majorBidi" w:hAnsiTheme="majorBidi" w:cs="B Nazanin"/>
          <w:sz w:val="28"/>
          <w:szCs w:val="28"/>
          <w:rtl/>
        </w:rPr>
        <w:t>پس بحث شناخت ویژگی</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های روان</w:t>
      </w:r>
      <w:r w:rsidR="00DB2D4D" w:rsidRPr="00024334">
        <w:rPr>
          <w:rFonts w:asciiTheme="majorBidi" w:hAnsiTheme="majorBidi" w:cs="B Nazanin"/>
          <w:sz w:val="28"/>
          <w:szCs w:val="28"/>
          <w:rtl/>
        </w:rPr>
        <w:t xml:space="preserve"> </w:t>
      </w:r>
      <w:r w:rsidR="003B0690" w:rsidRPr="00024334">
        <w:rPr>
          <w:rFonts w:asciiTheme="majorBidi" w:hAnsiTheme="majorBidi" w:cs="B Nazanin"/>
          <w:sz w:val="28"/>
          <w:szCs w:val="28"/>
          <w:rtl/>
        </w:rPr>
        <w:t xml:space="preserve">شناختی مدیران و فرماندهان برای انتخاب </w:t>
      </w:r>
      <w:r w:rsidR="00055F28" w:rsidRPr="00024334">
        <w:rPr>
          <w:rFonts w:asciiTheme="majorBidi" w:hAnsiTheme="majorBidi" w:cs="B Nazanin"/>
          <w:sz w:val="28"/>
          <w:szCs w:val="28"/>
          <w:rtl/>
        </w:rPr>
        <w:t>شیوه</w:t>
      </w:r>
      <w:r w:rsidR="003B0690" w:rsidRPr="00024334">
        <w:rPr>
          <w:rFonts w:asciiTheme="majorBidi" w:hAnsiTheme="majorBidi" w:cs="B Nazanin"/>
          <w:sz w:val="28"/>
          <w:szCs w:val="28"/>
          <w:rtl/>
        </w:rPr>
        <w:t xml:space="preserve"> رهبری آنان بسیار مهم و ضروری به نظر می</w:t>
      </w:r>
      <w:r w:rsidR="003B0690" w:rsidRPr="00024334">
        <w:rPr>
          <w:rFonts w:asciiTheme="majorBidi" w:hAnsiTheme="majorBidi" w:cs="B Nazanin"/>
          <w:sz w:val="28"/>
          <w:szCs w:val="28"/>
          <w:cs/>
        </w:rPr>
        <w:t>‎</w:t>
      </w:r>
      <w:r w:rsidR="003B0690" w:rsidRPr="00024334">
        <w:rPr>
          <w:rFonts w:asciiTheme="majorBidi" w:hAnsiTheme="majorBidi" w:cs="B Nazanin"/>
          <w:sz w:val="28"/>
          <w:szCs w:val="28"/>
          <w:rtl/>
        </w:rPr>
        <w:t>رسد که در ا</w:t>
      </w:r>
      <w:r w:rsidR="00DB2D4D" w:rsidRPr="00024334">
        <w:rPr>
          <w:rFonts w:asciiTheme="majorBidi" w:hAnsiTheme="majorBidi" w:cs="B Nazanin"/>
          <w:sz w:val="28"/>
          <w:szCs w:val="28"/>
          <w:rtl/>
        </w:rPr>
        <w:t>ین</w:t>
      </w:r>
      <w:r w:rsidR="003B0690" w:rsidRPr="00024334">
        <w:rPr>
          <w:rFonts w:asciiTheme="majorBidi" w:hAnsiTheme="majorBidi" w:cs="B Nazanin"/>
          <w:sz w:val="28"/>
          <w:szCs w:val="28"/>
          <w:rtl/>
        </w:rPr>
        <w:t xml:space="preserve"> تحقیق </w:t>
      </w:r>
      <w:r w:rsidR="00DB2D4D" w:rsidRPr="00024334">
        <w:rPr>
          <w:rFonts w:asciiTheme="majorBidi" w:hAnsiTheme="majorBidi" w:cs="B Nazanin"/>
          <w:sz w:val="28"/>
          <w:szCs w:val="28"/>
          <w:rtl/>
        </w:rPr>
        <w:t>به بحث و بررسی این موضوع</w:t>
      </w:r>
      <w:r w:rsidR="00BD68BA" w:rsidRPr="00024334">
        <w:rPr>
          <w:rFonts w:asciiTheme="majorBidi" w:hAnsiTheme="majorBidi" w:cs="B Nazanin"/>
          <w:sz w:val="28"/>
          <w:szCs w:val="28"/>
          <w:rtl/>
        </w:rPr>
        <w:t xml:space="preserve"> پرداخته شده است.</w:t>
      </w:r>
    </w:p>
    <w:p w14:paraId="6E549560" w14:textId="77777777" w:rsidR="005E7198" w:rsidRPr="00024334" w:rsidRDefault="005E7198" w:rsidP="00A44367">
      <w:pPr>
        <w:bidi/>
        <w:spacing w:after="120" w:line="360" w:lineRule="auto"/>
        <w:jc w:val="lowKashida"/>
        <w:rPr>
          <w:rFonts w:asciiTheme="majorBidi" w:hAnsiTheme="majorBidi" w:cs="B Nazanin"/>
          <w:sz w:val="28"/>
          <w:szCs w:val="28"/>
          <w:rtl/>
          <w:lang w:bidi="fa-IR"/>
        </w:rPr>
      </w:pPr>
    </w:p>
    <w:p w14:paraId="3DF38414" w14:textId="77777777" w:rsidR="009F2D33" w:rsidRPr="00024334" w:rsidRDefault="008C6731" w:rsidP="00A44367">
      <w:pPr>
        <w:bidi/>
        <w:spacing w:after="120" w:line="360" w:lineRule="auto"/>
        <w:jc w:val="lowKashida"/>
        <w:rPr>
          <w:rFonts w:asciiTheme="majorBidi" w:hAnsiTheme="majorBidi" w:cs="B Nazanin"/>
          <w:b/>
          <w:bCs/>
          <w:sz w:val="28"/>
          <w:szCs w:val="28"/>
          <w:lang w:bidi="fa-IR"/>
        </w:rPr>
      </w:pPr>
      <w:r w:rsidRPr="00024334">
        <w:rPr>
          <w:rFonts w:asciiTheme="majorBidi" w:hAnsiTheme="majorBidi" w:cs="B Nazanin"/>
          <w:b/>
          <w:bCs/>
          <w:sz w:val="28"/>
          <w:szCs w:val="28"/>
          <w:rtl/>
          <w:lang w:bidi="fa-IR"/>
        </w:rPr>
        <w:t xml:space="preserve">2. </w:t>
      </w:r>
      <w:r w:rsidR="009F2D33" w:rsidRPr="00024334">
        <w:rPr>
          <w:rFonts w:asciiTheme="majorBidi" w:hAnsiTheme="majorBidi" w:cs="B Nazanin"/>
          <w:b/>
          <w:bCs/>
          <w:sz w:val="28"/>
          <w:szCs w:val="28"/>
          <w:rtl/>
          <w:lang w:bidi="fa-IR"/>
        </w:rPr>
        <w:t>بیان مسئله</w:t>
      </w:r>
    </w:p>
    <w:p w14:paraId="421EC503" w14:textId="77777777" w:rsidR="00315A16" w:rsidRPr="00024334" w:rsidRDefault="004D1B54"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شیوه مدیریت</w:t>
      </w:r>
      <w:r w:rsidR="00FA7B4F" w:rsidRPr="00024334">
        <w:rPr>
          <w:rFonts w:asciiTheme="majorBidi" w:hAnsiTheme="majorBidi" w:cs="B Nazanin"/>
          <w:sz w:val="28"/>
          <w:szCs w:val="28"/>
          <w:rtl/>
          <w:lang w:bidi="fa-IR"/>
        </w:rPr>
        <w:t xml:space="preserve"> به عنوان </w:t>
      </w:r>
      <w:proofErr w:type="spellStart"/>
      <w:r w:rsidR="00FA7B4F" w:rsidRPr="00024334">
        <w:rPr>
          <w:rFonts w:asciiTheme="majorBidi" w:hAnsiTheme="majorBidi" w:cs="B Nazanin"/>
          <w:sz w:val="28"/>
          <w:szCs w:val="28"/>
          <w:rtl/>
          <w:lang w:bidi="fa-IR"/>
        </w:rPr>
        <w:t>يكي</w:t>
      </w:r>
      <w:proofErr w:type="spellEnd"/>
      <w:r w:rsidR="00FA7B4F" w:rsidRPr="00024334">
        <w:rPr>
          <w:rFonts w:asciiTheme="majorBidi" w:hAnsiTheme="majorBidi" w:cs="B Nazanin"/>
          <w:sz w:val="28"/>
          <w:szCs w:val="28"/>
          <w:rtl/>
          <w:lang w:bidi="fa-IR"/>
        </w:rPr>
        <w:t xml:space="preserve"> از </w:t>
      </w:r>
      <w:proofErr w:type="spellStart"/>
      <w:r w:rsidR="00FA7B4F" w:rsidRPr="00024334">
        <w:rPr>
          <w:rFonts w:asciiTheme="majorBidi" w:hAnsiTheme="majorBidi" w:cs="B Nazanin"/>
          <w:sz w:val="28"/>
          <w:szCs w:val="28"/>
          <w:rtl/>
          <w:lang w:bidi="fa-IR"/>
        </w:rPr>
        <w:t>وظايف</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كليدي</w:t>
      </w:r>
      <w:proofErr w:type="spellEnd"/>
      <w:r w:rsidR="00FA7B4F" w:rsidRPr="00024334">
        <w:rPr>
          <w:rFonts w:asciiTheme="majorBidi" w:hAnsiTheme="majorBidi" w:cs="B Nazanin"/>
          <w:sz w:val="28"/>
          <w:szCs w:val="28"/>
          <w:rtl/>
          <w:lang w:bidi="fa-IR"/>
        </w:rPr>
        <w:t xml:space="preserve"> و مهم </w:t>
      </w:r>
      <w:r w:rsidRPr="00024334">
        <w:rPr>
          <w:rFonts w:asciiTheme="majorBidi" w:hAnsiTheme="majorBidi" w:cs="B Nazanin"/>
          <w:sz w:val="28"/>
          <w:szCs w:val="28"/>
          <w:rtl/>
          <w:lang w:bidi="fa-IR"/>
        </w:rPr>
        <w:t xml:space="preserve">بخش </w:t>
      </w:r>
      <w:proofErr w:type="spellStart"/>
      <w:r w:rsidR="00FA7B4F" w:rsidRPr="00024334">
        <w:rPr>
          <w:rFonts w:asciiTheme="majorBidi" w:hAnsiTheme="majorBidi" w:cs="B Nazanin"/>
          <w:sz w:val="28"/>
          <w:szCs w:val="28"/>
          <w:rtl/>
          <w:lang w:bidi="fa-IR"/>
        </w:rPr>
        <w:t>مديريت</w:t>
      </w:r>
      <w:proofErr w:type="spellEnd"/>
      <w:r w:rsidR="00FA7B4F" w:rsidRPr="00024334">
        <w:rPr>
          <w:rFonts w:asciiTheme="majorBidi" w:hAnsiTheme="majorBidi" w:cs="B Nazanin"/>
          <w:sz w:val="28"/>
          <w:szCs w:val="28"/>
          <w:rtl/>
          <w:lang w:bidi="fa-IR"/>
        </w:rPr>
        <w:t xml:space="preserve"> به حساب </w:t>
      </w:r>
      <w:proofErr w:type="spellStart"/>
      <w:r w:rsidR="00FA7B4F" w:rsidRPr="00024334">
        <w:rPr>
          <w:rFonts w:asciiTheme="majorBidi" w:hAnsiTheme="majorBidi" w:cs="B Nazanin"/>
          <w:sz w:val="28"/>
          <w:szCs w:val="28"/>
          <w:rtl/>
          <w:lang w:bidi="fa-IR"/>
        </w:rPr>
        <w:t>مي</w:t>
      </w:r>
      <w:proofErr w:type="spellEnd"/>
      <w:r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آيد</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زيرا</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ساير</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اجزاي</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مديريت</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نيز</w:t>
      </w:r>
      <w:proofErr w:type="spellEnd"/>
      <w:r w:rsidR="00FA7B4F" w:rsidRPr="00024334">
        <w:rPr>
          <w:rFonts w:asciiTheme="majorBidi" w:hAnsiTheme="majorBidi" w:cs="B Nazanin"/>
          <w:sz w:val="28"/>
          <w:szCs w:val="28"/>
          <w:rtl/>
          <w:lang w:bidi="fa-IR"/>
        </w:rPr>
        <w:t xml:space="preserve"> در پرتو </w:t>
      </w:r>
      <w:proofErr w:type="spellStart"/>
      <w:r w:rsidR="00FA7B4F" w:rsidRPr="00024334">
        <w:rPr>
          <w:rFonts w:asciiTheme="majorBidi" w:hAnsiTheme="majorBidi" w:cs="B Nazanin"/>
          <w:sz w:val="28"/>
          <w:szCs w:val="28"/>
          <w:rtl/>
          <w:lang w:bidi="fa-IR"/>
        </w:rPr>
        <w:t>فكر</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كار</w:t>
      </w:r>
      <w:proofErr w:type="spellEnd"/>
      <w:r w:rsidR="00FA7B4F" w:rsidRPr="00024334">
        <w:rPr>
          <w:rFonts w:asciiTheme="majorBidi" w:hAnsiTheme="majorBidi" w:cs="B Nazanin"/>
          <w:sz w:val="28"/>
          <w:szCs w:val="28"/>
          <w:rtl/>
          <w:lang w:bidi="fa-IR"/>
        </w:rPr>
        <w:t xml:space="preserve">، ابداع و </w:t>
      </w:r>
      <w:proofErr w:type="spellStart"/>
      <w:r w:rsidR="00FA7B4F" w:rsidRPr="00024334">
        <w:rPr>
          <w:rFonts w:asciiTheme="majorBidi" w:hAnsiTheme="majorBidi" w:cs="B Nazanin"/>
          <w:sz w:val="28"/>
          <w:szCs w:val="28"/>
          <w:rtl/>
          <w:lang w:bidi="fa-IR"/>
        </w:rPr>
        <w:t>ابتكار</w:t>
      </w:r>
      <w:proofErr w:type="spellEnd"/>
      <w:r w:rsidR="00FA7B4F" w:rsidRPr="00024334">
        <w:rPr>
          <w:rFonts w:asciiTheme="majorBidi" w:hAnsiTheme="majorBidi" w:cs="B Nazanin"/>
          <w:sz w:val="28"/>
          <w:szCs w:val="28"/>
          <w:rtl/>
          <w:lang w:bidi="fa-IR"/>
        </w:rPr>
        <w:t xml:space="preserve"> آن </w:t>
      </w:r>
      <w:proofErr w:type="spellStart"/>
      <w:r w:rsidR="00FA7B4F" w:rsidRPr="00024334">
        <w:rPr>
          <w:rFonts w:asciiTheme="majorBidi" w:hAnsiTheme="majorBidi" w:cs="B Nazanin"/>
          <w:sz w:val="28"/>
          <w:szCs w:val="28"/>
          <w:rtl/>
          <w:lang w:bidi="fa-IR"/>
        </w:rPr>
        <w:t>شكل</w:t>
      </w:r>
      <w:proofErr w:type="spellEnd"/>
      <w:r w:rsidR="00FA7B4F" w:rsidRPr="00024334">
        <w:rPr>
          <w:rFonts w:asciiTheme="majorBidi" w:hAnsiTheme="majorBidi" w:cs="B Nazanin"/>
          <w:sz w:val="28"/>
          <w:szCs w:val="28"/>
          <w:rtl/>
          <w:lang w:bidi="fa-IR"/>
        </w:rPr>
        <w:t xml:space="preserve"> می گیرند</w:t>
      </w:r>
      <w:r w:rsidRPr="00024334">
        <w:rPr>
          <w:rFonts w:asciiTheme="majorBidi" w:hAnsiTheme="majorBidi" w:cs="B Nazanin"/>
          <w:sz w:val="28"/>
          <w:szCs w:val="28"/>
          <w:rtl/>
          <w:lang w:bidi="fa-IR"/>
        </w:rPr>
        <w:t xml:space="preserve"> و </w:t>
      </w:r>
      <w:proofErr w:type="spellStart"/>
      <w:r w:rsidRPr="00024334">
        <w:rPr>
          <w:rFonts w:asciiTheme="majorBidi" w:hAnsiTheme="majorBidi" w:cs="B Nazanin"/>
          <w:sz w:val="28"/>
          <w:szCs w:val="28"/>
          <w:rtl/>
          <w:lang w:bidi="fa-IR"/>
        </w:rPr>
        <w:t>پياد</w:t>
      </w:r>
      <w:proofErr w:type="spellEnd"/>
      <w:r w:rsidR="00FA7B4F" w:rsidRPr="00024334">
        <w:rPr>
          <w:rFonts w:asciiTheme="majorBidi" w:hAnsiTheme="majorBidi" w:cs="B Nazanin"/>
          <w:sz w:val="28"/>
          <w:szCs w:val="28"/>
          <w:rtl/>
          <w:lang w:bidi="fa-IR"/>
        </w:rPr>
        <w:t xml:space="preserve"> می شوند (</w:t>
      </w:r>
      <w:proofErr w:type="spellStart"/>
      <w:r w:rsidR="00FA7B4F" w:rsidRPr="00024334">
        <w:rPr>
          <w:rFonts w:asciiTheme="majorBidi" w:hAnsiTheme="majorBidi" w:cs="B Nazanin"/>
          <w:sz w:val="28"/>
          <w:szCs w:val="28"/>
          <w:rtl/>
          <w:lang w:bidi="fa-IR"/>
        </w:rPr>
        <w:t>اصغري</w:t>
      </w:r>
      <w:proofErr w:type="spellEnd"/>
      <w:r w:rsidR="00FA7B4F" w:rsidRPr="00024334">
        <w:rPr>
          <w:rFonts w:asciiTheme="majorBidi" w:hAnsiTheme="majorBidi" w:cs="B Nazanin"/>
          <w:sz w:val="28"/>
          <w:szCs w:val="28"/>
          <w:rtl/>
          <w:lang w:bidi="fa-IR"/>
        </w:rPr>
        <w:t xml:space="preserve">، 1388). </w:t>
      </w:r>
      <w:proofErr w:type="spellStart"/>
      <w:r w:rsidR="00FA7B4F" w:rsidRPr="00024334">
        <w:rPr>
          <w:rFonts w:asciiTheme="majorBidi" w:hAnsiTheme="majorBidi" w:cs="B Nazanin"/>
          <w:sz w:val="28"/>
          <w:szCs w:val="28"/>
          <w:rtl/>
          <w:lang w:bidi="fa-IR"/>
        </w:rPr>
        <w:t>مدير</w:t>
      </w:r>
      <w:proofErr w:type="spellEnd"/>
      <w:r w:rsidR="00FA7B4F" w:rsidRPr="00024334">
        <w:rPr>
          <w:rFonts w:asciiTheme="majorBidi" w:hAnsiTheme="majorBidi" w:cs="B Nazanin"/>
          <w:sz w:val="28"/>
          <w:szCs w:val="28"/>
          <w:rtl/>
          <w:lang w:bidi="fa-IR"/>
        </w:rPr>
        <w:t xml:space="preserve"> در نقش رهبر بر </w:t>
      </w:r>
      <w:proofErr w:type="spellStart"/>
      <w:r w:rsidR="00FA7B4F" w:rsidRPr="00024334">
        <w:rPr>
          <w:rFonts w:asciiTheme="majorBidi" w:hAnsiTheme="majorBidi" w:cs="B Nazanin"/>
          <w:sz w:val="28"/>
          <w:szCs w:val="28"/>
          <w:rtl/>
          <w:lang w:bidi="fa-IR"/>
        </w:rPr>
        <w:t>عملكرد</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گروهي</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تأثير</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بسزايي</w:t>
      </w:r>
      <w:proofErr w:type="spellEnd"/>
      <w:r w:rsidR="00FA7B4F" w:rsidRPr="00024334">
        <w:rPr>
          <w:rFonts w:asciiTheme="majorBidi" w:hAnsiTheme="majorBidi" w:cs="B Nazanin"/>
          <w:sz w:val="28"/>
          <w:szCs w:val="28"/>
          <w:rtl/>
          <w:lang w:bidi="fa-IR"/>
        </w:rPr>
        <w:t xml:space="preserve"> دارد و به عنوان </w:t>
      </w:r>
      <w:proofErr w:type="spellStart"/>
      <w:r w:rsidR="00FA7B4F" w:rsidRPr="00024334">
        <w:rPr>
          <w:rFonts w:asciiTheme="majorBidi" w:hAnsiTheme="majorBidi" w:cs="B Nazanin"/>
          <w:sz w:val="28"/>
          <w:szCs w:val="28"/>
          <w:rtl/>
          <w:lang w:bidi="fa-IR"/>
        </w:rPr>
        <w:t>يك</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ركن</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اساسي</w:t>
      </w:r>
      <w:proofErr w:type="spellEnd"/>
      <w:r w:rsidR="00FA7B4F" w:rsidRPr="00024334">
        <w:rPr>
          <w:rFonts w:asciiTheme="majorBidi" w:hAnsiTheme="majorBidi" w:cs="B Nazanin"/>
          <w:sz w:val="28"/>
          <w:szCs w:val="28"/>
          <w:rtl/>
          <w:lang w:bidi="fa-IR"/>
        </w:rPr>
        <w:t xml:space="preserve"> در </w:t>
      </w:r>
      <w:proofErr w:type="spellStart"/>
      <w:r w:rsidR="00FA7B4F" w:rsidRPr="00024334">
        <w:rPr>
          <w:rFonts w:asciiTheme="majorBidi" w:hAnsiTheme="majorBidi" w:cs="B Nazanin"/>
          <w:sz w:val="28"/>
          <w:szCs w:val="28"/>
          <w:rtl/>
          <w:lang w:bidi="fa-IR"/>
        </w:rPr>
        <w:t>پيشبرد</w:t>
      </w:r>
      <w:proofErr w:type="spellEnd"/>
      <w:r w:rsidR="00FA7B4F" w:rsidRPr="00024334">
        <w:rPr>
          <w:rFonts w:asciiTheme="majorBidi" w:hAnsiTheme="majorBidi" w:cs="B Nazanin"/>
          <w:sz w:val="28"/>
          <w:szCs w:val="28"/>
          <w:rtl/>
          <w:lang w:bidi="fa-IR"/>
        </w:rPr>
        <w:t xml:space="preserve"> اهداف سازمان مطرح است. بدون </w:t>
      </w:r>
      <w:proofErr w:type="spellStart"/>
      <w:r w:rsidR="00FA7B4F" w:rsidRPr="00024334">
        <w:rPr>
          <w:rFonts w:asciiTheme="majorBidi" w:hAnsiTheme="majorBidi" w:cs="B Nazanin"/>
          <w:sz w:val="28"/>
          <w:szCs w:val="28"/>
          <w:rtl/>
          <w:lang w:bidi="fa-IR"/>
        </w:rPr>
        <w:t>شك</w:t>
      </w:r>
      <w:proofErr w:type="spellEnd"/>
      <w:r w:rsidR="00FA7B4F" w:rsidRPr="00024334">
        <w:rPr>
          <w:rFonts w:asciiTheme="majorBidi" w:hAnsiTheme="majorBidi" w:cs="B Nazanin"/>
          <w:sz w:val="28"/>
          <w:szCs w:val="28"/>
          <w:rtl/>
          <w:lang w:bidi="fa-IR"/>
        </w:rPr>
        <w:t xml:space="preserve"> ویژگی های روان شناختی و شخصیتی </w:t>
      </w:r>
      <w:proofErr w:type="spellStart"/>
      <w:r w:rsidR="00FA7B4F" w:rsidRPr="00024334">
        <w:rPr>
          <w:rFonts w:asciiTheme="majorBidi" w:hAnsiTheme="majorBidi" w:cs="B Nazanin"/>
          <w:sz w:val="28"/>
          <w:szCs w:val="28"/>
          <w:rtl/>
          <w:lang w:bidi="fa-IR"/>
        </w:rPr>
        <w:t>يكي</w:t>
      </w:r>
      <w:proofErr w:type="spellEnd"/>
      <w:r w:rsidR="00FA7B4F" w:rsidRPr="00024334">
        <w:rPr>
          <w:rFonts w:asciiTheme="majorBidi" w:hAnsiTheme="majorBidi" w:cs="B Nazanin"/>
          <w:sz w:val="28"/>
          <w:szCs w:val="28"/>
          <w:rtl/>
          <w:lang w:bidi="fa-IR"/>
        </w:rPr>
        <w:t xml:space="preserve"> از راه </w:t>
      </w:r>
      <w:proofErr w:type="spellStart"/>
      <w:r w:rsidR="00FA7B4F" w:rsidRPr="00024334">
        <w:rPr>
          <w:rFonts w:asciiTheme="majorBidi" w:hAnsiTheme="majorBidi" w:cs="B Nazanin"/>
          <w:sz w:val="28"/>
          <w:szCs w:val="28"/>
          <w:rtl/>
          <w:lang w:bidi="fa-IR"/>
        </w:rPr>
        <w:t>هايي</w:t>
      </w:r>
      <w:proofErr w:type="spellEnd"/>
      <w:r w:rsidR="00FA7B4F" w:rsidRPr="00024334">
        <w:rPr>
          <w:rFonts w:asciiTheme="majorBidi" w:hAnsiTheme="majorBidi" w:cs="B Nazanin"/>
          <w:sz w:val="28"/>
          <w:szCs w:val="28"/>
          <w:rtl/>
          <w:lang w:bidi="fa-IR"/>
        </w:rPr>
        <w:t xml:space="preserve"> است </w:t>
      </w:r>
      <w:proofErr w:type="spellStart"/>
      <w:r w:rsidR="00FA7B4F" w:rsidRPr="00024334">
        <w:rPr>
          <w:rFonts w:asciiTheme="majorBidi" w:hAnsiTheme="majorBidi" w:cs="B Nazanin"/>
          <w:sz w:val="28"/>
          <w:szCs w:val="28"/>
          <w:rtl/>
          <w:lang w:bidi="fa-IR"/>
        </w:rPr>
        <w:t>كه</w:t>
      </w:r>
      <w:proofErr w:type="spellEnd"/>
      <w:r w:rsidR="00FA7B4F" w:rsidRPr="00024334">
        <w:rPr>
          <w:rFonts w:asciiTheme="majorBidi" w:hAnsiTheme="majorBidi" w:cs="B Nazanin"/>
          <w:sz w:val="28"/>
          <w:szCs w:val="28"/>
          <w:rtl/>
          <w:lang w:bidi="fa-IR"/>
        </w:rPr>
        <w:t xml:space="preserve"> با آن رهبر و </w:t>
      </w:r>
      <w:proofErr w:type="spellStart"/>
      <w:r w:rsidR="00FA7B4F" w:rsidRPr="00024334">
        <w:rPr>
          <w:rFonts w:asciiTheme="majorBidi" w:hAnsiTheme="majorBidi" w:cs="B Nazanin"/>
          <w:sz w:val="28"/>
          <w:szCs w:val="28"/>
          <w:rtl/>
          <w:lang w:bidi="fa-IR"/>
        </w:rPr>
        <w:t>مدير</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ميتوانند</w:t>
      </w:r>
      <w:proofErr w:type="spellEnd"/>
      <w:r w:rsidR="00FA7B4F" w:rsidRPr="00024334">
        <w:rPr>
          <w:rFonts w:asciiTheme="majorBidi" w:hAnsiTheme="majorBidi" w:cs="B Nazanin"/>
          <w:sz w:val="28"/>
          <w:szCs w:val="28"/>
          <w:rtl/>
          <w:lang w:bidi="fa-IR"/>
        </w:rPr>
        <w:t xml:space="preserve"> در رفتار </w:t>
      </w:r>
      <w:proofErr w:type="spellStart"/>
      <w:r w:rsidR="00FA7B4F" w:rsidRPr="00024334">
        <w:rPr>
          <w:rFonts w:asciiTheme="majorBidi" w:hAnsiTheme="majorBidi" w:cs="B Nazanin"/>
          <w:sz w:val="28"/>
          <w:szCs w:val="28"/>
          <w:rtl/>
          <w:lang w:bidi="fa-IR"/>
        </w:rPr>
        <w:t>پيروان</w:t>
      </w:r>
      <w:proofErr w:type="spellEnd"/>
      <w:r w:rsidR="00FA7B4F" w:rsidRPr="00024334">
        <w:rPr>
          <w:rFonts w:asciiTheme="majorBidi" w:hAnsiTheme="majorBidi" w:cs="B Nazanin"/>
          <w:sz w:val="28"/>
          <w:szCs w:val="28"/>
          <w:rtl/>
          <w:lang w:bidi="fa-IR"/>
        </w:rPr>
        <w:t xml:space="preserve"> خود نفوذ </w:t>
      </w:r>
      <w:proofErr w:type="spellStart"/>
      <w:r w:rsidR="00FA7B4F" w:rsidRPr="00024334">
        <w:rPr>
          <w:rFonts w:asciiTheme="majorBidi" w:hAnsiTheme="majorBidi" w:cs="B Nazanin"/>
          <w:sz w:val="28"/>
          <w:szCs w:val="28"/>
          <w:rtl/>
          <w:lang w:bidi="fa-IR"/>
        </w:rPr>
        <w:t>كنند</w:t>
      </w:r>
      <w:proofErr w:type="spellEnd"/>
      <w:r w:rsidR="00FA7B4F" w:rsidRPr="00024334">
        <w:rPr>
          <w:rFonts w:asciiTheme="majorBidi" w:hAnsiTheme="majorBidi" w:cs="B Nazanin"/>
          <w:sz w:val="28"/>
          <w:szCs w:val="28"/>
          <w:rtl/>
          <w:lang w:bidi="fa-IR"/>
        </w:rPr>
        <w:t xml:space="preserve">. در واقع ویژگی های روان شناختی، </w:t>
      </w:r>
      <w:proofErr w:type="spellStart"/>
      <w:r w:rsidR="00FA7B4F" w:rsidRPr="00024334">
        <w:rPr>
          <w:rFonts w:asciiTheme="majorBidi" w:hAnsiTheme="majorBidi" w:cs="B Nazanin"/>
          <w:sz w:val="28"/>
          <w:szCs w:val="28"/>
          <w:rtl/>
          <w:lang w:bidi="fa-IR"/>
        </w:rPr>
        <w:t>ويژگي</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اساسي</w:t>
      </w:r>
      <w:proofErr w:type="spellEnd"/>
      <w:r w:rsidR="00FA7B4F" w:rsidRPr="00024334">
        <w:rPr>
          <w:rFonts w:asciiTheme="majorBidi" w:hAnsiTheme="majorBidi" w:cs="B Nazanin"/>
          <w:sz w:val="28"/>
          <w:szCs w:val="28"/>
          <w:rtl/>
          <w:lang w:bidi="fa-IR"/>
        </w:rPr>
        <w:t xml:space="preserve"> نقش </w:t>
      </w:r>
      <w:proofErr w:type="spellStart"/>
      <w:r w:rsidR="00FA7B4F" w:rsidRPr="00024334">
        <w:rPr>
          <w:rFonts w:asciiTheme="majorBidi" w:hAnsiTheme="majorBidi" w:cs="B Nazanin"/>
          <w:sz w:val="28"/>
          <w:szCs w:val="28"/>
          <w:rtl/>
          <w:lang w:bidi="fa-IR"/>
        </w:rPr>
        <w:t>يك</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مدير</w:t>
      </w:r>
      <w:proofErr w:type="spellEnd"/>
      <w:r w:rsidR="00FA7B4F" w:rsidRPr="00024334">
        <w:rPr>
          <w:rFonts w:asciiTheme="majorBidi" w:hAnsiTheme="majorBidi" w:cs="B Nazanin"/>
          <w:sz w:val="28"/>
          <w:szCs w:val="28"/>
          <w:rtl/>
          <w:lang w:bidi="fa-IR"/>
        </w:rPr>
        <w:t xml:space="preserve"> بوده و </w:t>
      </w:r>
      <w:proofErr w:type="spellStart"/>
      <w:r w:rsidR="00FA7B4F" w:rsidRPr="00024334">
        <w:rPr>
          <w:rFonts w:asciiTheme="majorBidi" w:hAnsiTheme="majorBidi" w:cs="B Nazanin"/>
          <w:sz w:val="28"/>
          <w:szCs w:val="28"/>
          <w:rtl/>
          <w:lang w:bidi="fa-IR"/>
        </w:rPr>
        <w:t>زمينه</w:t>
      </w:r>
      <w:proofErr w:type="spellEnd"/>
      <w:r w:rsidR="00FA7B4F" w:rsidRPr="00024334">
        <w:rPr>
          <w:rFonts w:asciiTheme="majorBidi" w:hAnsiTheme="majorBidi" w:cs="B Nazanin"/>
          <w:sz w:val="28"/>
          <w:szCs w:val="28"/>
          <w:rtl/>
          <w:lang w:bidi="fa-IR"/>
        </w:rPr>
        <w:t xml:space="preserve"> </w:t>
      </w:r>
      <w:proofErr w:type="spellStart"/>
      <w:r w:rsidR="00FA7B4F" w:rsidRPr="00024334">
        <w:rPr>
          <w:rFonts w:asciiTheme="majorBidi" w:hAnsiTheme="majorBidi" w:cs="B Nazanin"/>
          <w:sz w:val="28"/>
          <w:szCs w:val="28"/>
          <w:rtl/>
          <w:lang w:bidi="fa-IR"/>
        </w:rPr>
        <w:t>اثربخشي</w:t>
      </w:r>
      <w:proofErr w:type="spellEnd"/>
      <w:r w:rsidR="00FA7B4F" w:rsidRPr="00024334">
        <w:rPr>
          <w:rFonts w:asciiTheme="majorBidi" w:hAnsiTheme="majorBidi" w:cs="B Nazanin"/>
          <w:sz w:val="28"/>
          <w:szCs w:val="28"/>
          <w:rtl/>
          <w:lang w:bidi="fa-IR"/>
        </w:rPr>
        <w:t xml:space="preserve"> او را در سازمان فراهم </w:t>
      </w:r>
      <w:proofErr w:type="spellStart"/>
      <w:r w:rsidR="00FA7B4F" w:rsidRPr="00024334">
        <w:rPr>
          <w:rFonts w:asciiTheme="majorBidi" w:hAnsiTheme="majorBidi" w:cs="B Nazanin"/>
          <w:sz w:val="28"/>
          <w:szCs w:val="28"/>
          <w:rtl/>
          <w:lang w:bidi="fa-IR"/>
        </w:rPr>
        <w:t>مي</w:t>
      </w:r>
      <w:proofErr w:type="spellEnd"/>
      <w:r w:rsidR="00FA7B4F" w:rsidRPr="00024334">
        <w:rPr>
          <w:rFonts w:asciiTheme="majorBidi" w:hAnsiTheme="majorBidi" w:cs="B Nazanin"/>
          <w:sz w:val="28"/>
          <w:szCs w:val="28"/>
          <w:rtl/>
          <w:lang w:bidi="fa-IR"/>
        </w:rPr>
        <w:t xml:space="preserve"> سازد.</w:t>
      </w:r>
      <w:r w:rsidR="00FA7B4F" w:rsidRPr="00024334">
        <w:rPr>
          <w:rFonts w:asciiTheme="majorBidi" w:hAnsiTheme="majorBidi" w:cs="B Nazanin"/>
          <w:sz w:val="28"/>
          <w:szCs w:val="28"/>
          <w:lang w:bidi="fa-IR"/>
        </w:rPr>
        <w:t xml:space="preserve"> </w:t>
      </w:r>
      <w:r w:rsidR="00B858FC" w:rsidRPr="00024334">
        <w:rPr>
          <w:rFonts w:asciiTheme="majorBidi" w:hAnsiTheme="majorBidi" w:cs="B Nazanin"/>
          <w:sz w:val="28"/>
          <w:szCs w:val="28"/>
          <w:rtl/>
          <w:lang w:bidi="fa-IR"/>
        </w:rPr>
        <w:t>هر سازمان بنا به اهدافی که بر مبنای آن تشکیل شده است، درصدد رفع نیاز و انجام خدمت برای انســ</w:t>
      </w:r>
      <w:proofErr w:type="spellStart"/>
      <w:r w:rsidR="00B858FC" w:rsidRPr="00024334">
        <w:rPr>
          <w:rFonts w:asciiTheme="majorBidi" w:hAnsiTheme="majorBidi" w:cs="B Nazanin"/>
          <w:sz w:val="28"/>
          <w:szCs w:val="28"/>
          <w:rtl/>
          <w:lang w:bidi="fa-IR"/>
        </w:rPr>
        <w:t>انها</w:t>
      </w:r>
      <w:proofErr w:type="spellEnd"/>
      <w:r w:rsidR="00B858FC" w:rsidRPr="00024334">
        <w:rPr>
          <w:rFonts w:asciiTheme="majorBidi" w:hAnsiTheme="majorBidi" w:cs="B Nazanin"/>
          <w:sz w:val="28"/>
          <w:szCs w:val="28"/>
          <w:rtl/>
          <w:lang w:bidi="fa-IR"/>
        </w:rPr>
        <w:t xml:space="preserve"> میباشد. لذا توجه به سازمانها و افزایــش کیفیت آن در ارائه بهینه خدمات بــه جوامع در درجه اول مســ</w:t>
      </w:r>
      <w:proofErr w:type="spellStart"/>
      <w:r w:rsidR="00B858FC" w:rsidRPr="00024334">
        <w:rPr>
          <w:rFonts w:asciiTheme="majorBidi" w:hAnsiTheme="majorBidi" w:cs="B Nazanin"/>
          <w:sz w:val="28"/>
          <w:szCs w:val="28"/>
          <w:rtl/>
          <w:lang w:bidi="fa-IR"/>
        </w:rPr>
        <w:t>تلزم</w:t>
      </w:r>
      <w:proofErr w:type="spellEnd"/>
      <w:r w:rsidR="00B858FC" w:rsidRPr="00024334">
        <w:rPr>
          <w:rFonts w:asciiTheme="majorBidi" w:hAnsiTheme="majorBidi" w:cs="B Nazanin"/>
          <w:sz w:val="28"/>
          <w:szCs w:val="28"/>
          <w:rtl/>
          <w:lang w:bidi="fa-IR"/>
        </w:rPr>
        <w:t xml:space="preserve"> آن است که به مدیریت ســ</w:t>
      </w:r>
      <w:proofErr w:type="spellStart"/>
      <w:r w:rsidR="00B858FC" w:rsidRPr="00024334">
        <w:rPr>
          <w:rFonts w:asciiTheme="majorBidi" w:hAnsiTheme="majorBidi" w:cs="B Nazanin"/>
          <w:sz w:val="28"/>
          <w:szCs w:val="28"/>
          <w:rtl/>
          <w:lang w:bidi="fa-IR"/>
        </w:rPr>
        <w:t>ازمانها</w:t>
      </w:r>
      <w:proofErr w:type="spellEnd"/>
      <w:r w:rsidR="00B858FC" w:rsidRPr="00024334">
        <w:rPr>
          <w:rFonts w:asciiTheme="majorBidi" w:hAnsiTheme="majorBidi" w:cs="B Nazanin"/>
          <w:sz w:val="28"/>
          <w:szCs w:val="28"/>
          <w:rtl/>
          <w:lang w:bidi="fa-IR"/>
        </w:rPr>
        <w:t xml:space="preserve"> توجه کرده و شیوه مدیریت و رهبری آنها را محک زده و پس از شــ</w:t>
      </w:r>
      <w:proofErr w:type="spellStart"/>
      <w:r w:rsidR="00B858FC" w:rsidRPr="00024334">
        <w:rPr>
          <w:rFonts w:asciiTheme="majorBidi" w:hAnsiTheme="majorBidi" w:cs="B Nazanin"/>
          <w:sz w:val="28"/>
          <w:szCs w:val="28"/>
          <w:rtl/>
          <w:lang w:bidi="fa-IR"/>
        </w:rPr>
        <w:t>ناخت</w:t>
      </w:r>
      <w:proofErr w:type="spellEnd"/>
      <w:r w:rsidR="00B858FC" w:rsidRPr="00024334">
        <w:rPr>
          <w:rFonts w:asciiTheme="majorBidi" w:hAnsiTheme="majorBidi" w:cs="B Nazanin"/>
          <w:sz w:val="28"/>
          <w:szCs w:val="28"/>
          <w:rtl/>
          <w:lang w:bidi="fa-IR"/>
        </w:rPr>
        <w:t xml:space="preserve"> عوامل قوت و ضعف آن، روشهای </w:t>
      </w:r>
      <w:proofErr w:type="spellStart"/>
      <w:r w:rsidR="00B858FC" w:rsidRPr="00024334">
        <w:rPr>
          <w:rFonts w:asciiTheme="majorBidi" w:hAnsiTheme="majorBidi" w:cs="B Nazanin"/>
          <w:sz w:val="28"/>
          <w:szCs w:val="28"/>
          <w:rtl/>
          <w:lang w:bidi="fa-IR"/>
        </w:rPr>
        <w:t>متناس</w:t>
      </w:r>
      <w:proofErr w:type="spellEnd"/>
      <w:r w:rsidR="00B858FC" w:rsidRPr="00024334">
        <w:rPr>
          <w:rFonts w:asciiTheme="majorBidi" w:hAnsiTheme="majorBidi" w:cs="B Nazanin"/>
          <w:sz w:val="28"/>
          <w:szCs w:val="28"/>
          <w:rtl/>
          <w:lang w:bidi="fa-IR"/>
        </w:rPr>
        <w:t>ــب مدیریت در سازمان را که با میزان فرهنگ، بلوغ روانی و اســتعداد کارکنان همخوانی دارد را شناســایی کرده و انتخاب شود (</w:t>
      </w:r>
      <w:proofErr w:type="spellStart"/>
      <w:r w:rsidR="00E330D4" w:rsidRPr="00A71DA4">
        <w:rPr>
          <w:rFonts w:asciiTheme="majorBidi" w:hAnsiTheme="majorBidi" w:cs="B Nazanin"/>
        </w:rPr>
        <w:t>Alagheband</w:t>
      </w:r>
      <w:proofErr w:type="spellEnd"/>
      <w:r w:rsidR="00E330D4" w:rsidRPr="00A71DA4">
        <w:rPr>
          <w:rFonts w:asciiTheme="majorBidi" w:hAnsiTheme="majorBidi" w:cs="B Nazanin"/>
        </w:rPr>
        <w:t>, 1995</w:t>
      </w:r>
      <w:r w:rsidR="00B858FC" w:rsidRPr="00024334">
        <w:rPr>
          <w:rFonts w:asciiTheme="majorBidi" w:hAnsiTheme="majorBidi" w:cs="B Nazanin"/>
          <w:sz w:val="28"/>
          <w:szCs w:val="28"/>
          <w:rtl/>
          <w:lang w:bidi="fa-IR"/>
        </w:rPr>
        <w:t>). نیاز به مدیریت و رهبری در همه زمینه</w:t>
      </w:r>
      <w:r w:rsidR="00CA20F4" w:rsidRPr="00024334">
        <w:rPr>
          <w:rFonts w:asciiTheme="majorBidi" w:hAnsiTheme="majorBidi" w:cs="B Nazanin"/>
          <w:sz w:val="28"/>
          <w:szCs w:val="28"/>
          <w:rtl/>
          <w:lang w:bidi="fa-IR"/>
        </w:rPr>
        <w:t xml:space="preserve"> </w:t>
      </w:r>
      <w:r w:rsidR="00B858FC" w:rsidRPr="00024334">
        <w:rPr>
          <w:rFonts w:asciiTheme="majorBidi" w:hAnsiTheme="majorBidi" w:cs="B Nazanin"/>
          <w:sz w:val="28"/>
          <w:szCs w:val="28"/>
          <w:rtl/>
          <w:lang w:bidi="fa-IR"/>
        </w:rPr>
        <w:t>های فعالیت اجتماعی محسوس و حیاتی است</w:t>
      </w:r>
      <w:r w:rsidR="00A278AA" w:rsidRPr="00024334">
        <w:rPr>
          <w:rFonts w:asciiTheme="majorBidi" w:hAnsiTheme="majorBidi" w:cs="B Nazanin"/>
          <w:sz w:val="28"/>
          <w:szCs w:val="28"/>
          <w:rtl/>
          <w:lang w:bidi="fa-IR"/>
        </w:rPr>
        <w:t xml:space="preserve"> (علاقه بند، 1385)</w:t>
      </w:r>
      <w:r w:rsidR="00B858FC" w:rsidRPr="00024334">
        <w:rPr>
          <w:rFonts w:asciiTheme="majorBidi" w:hAnsiTheme="majorBidi" w:cs="B Nazanin"/>
          <w:sz w:val="28"/>
          <w:szCs w:val="28"/>
          <w:rtl/>
          <w:lang w:bidi="fa-IR"/>
        </w:rPr>
        <w:t xml:space="preserve">. مدیران کمیاب ترین و هم چنین با </w:t>
      </w:r>
      <w:proofErr w:type="spellStart"/>
      <w:r w:rsidR="00B858FC" w:rsidRPr="00024334">
        <w:rPr>
          <w:rFonts w:asciiTheme="majorBidi" w:hAnsiTheme="majorBidi" w:cs="B Nazanin"/>
          <w:sz w:val="28"/>
          <w:szCs w:val="28"/>
          <w:rtl/>
          <w:lang w:bidi="fa-IR"/>
        </w:rPr>
        <w:t>ارزشترین</w:t>
      </w:r>
      <w:proofErr w:type="spellEnd"/>
      <w:r w:rsidR="00B858FC" w:rsidRPr="00024334">
        <w:rPr>
          <w:rFonts w:asciiTheme="majorBidi" w:hAnsiTheme="majorBidi" w:cs="B Nazanin"/>
          <w:sz w:val="28"/>
          <w:szCs w:val="28"/>
          <w:rtl/>
          <w:lang w:bidi="fa-IR"/>
        </w:rPr>
        <w:t xml:space="preserve"> ســ</w:t>
      </w:r>
      <w:proofErr w:type="spellStart"/>
      <w:r w:rsidR="00B858FC" w:rsidRPr="00024334">
        <w:rPr>
          <w:rFonts w:asciiTheme="majorBidi" w:hAnsiTheme="majorBidi" w:cs="B Nazanin"/>
          <w:sz w:val="28"/>
          <w:szCs w:val="28"/>
          <w:rtl/>
          <w:lang w:bidi="fa-IR"/>
        </w:rPr>
        <w:t>رمایه</w:t>
      </w:r>
      <w:proofErr w:type="spellEnd"/>
      <w:r w:rsidR="00B858FC" w:rsidRPr="00024334">
        <w:rPr>
          <w:rFonts w:asciiTheme="majorBidi" w:hAnsiTheme="majorBidi" w:cs="B Nazanin"/>
          <w:sz w:val="28"/>
          <w:szCs w:val="28"/>
          <w:rtl/>
          <w:lang w:bidi="fa-IR"/>
        </w:rPr>
        <w:t xml:space="preserve"> های سازمانها و عوامل اصلی و تعیین کننده جامعه </w:t>
      </w:r>
      <w:proofErr w:type="spellStart"/>
      <w:r w:rsidR="00B858FC" w:rsidRPr="00024334">
        <w:rPr>
          <w:rFonts w:asciiTheme="majorBidi" w:hAnsiTheme="majorBidi" w:cs="B Nazanin"/>
          <w:sz w:val="28"/>
          <w:szCs w:val="28"/>
          <w:rtl/>
          <w:lang w:bidi="fa-IR"/>
        </w:rPr>
        <w:t>هس</w:t>
      </w:r>
      <w:proofErr w:type="spellEnd"/>
      <w:r w:rsidR="00B858FC" w:rsidRPr="00024334">
        <w:rPr>
          <w:rFonts w:asciiTheme="majorBidi" w:hAnsiTheme="majorBidi" w:cs="B Nazanin"/>
          <w:sz w:val="28"/>
          <w:szCs w:val="28"/>
          <w:rtl/>
          <w:lang w:bidi="fa-IR"/>
        </w:rPr>
        <w:t xml:space="preserve">ــتند که نقش بنیادی و حیاتی در </w:t>
      </w:r>
      <w:proofErr w:type="spellStart"/>
      <w:r w:rsidR="00B858FC" w:rsidRPr="00024334">
        <w:rPr>
          <w:rFonts w:asciiTheme="majorBidi" w:hAnsiTheme="majorBidi" w:cs="B Nazanin"/>
          <w:sz w:val="28"/>
          <w:szCs w:val="28"/>
          <w:rtl/>
          <w:lang w:bidi="fa-IR"/>
        </w:rPr>
        <w:t>رش</w:t>
      </w:r>
      <w:proofErr w:type="spellEnd"/>
      <w:r w:rsidR="00B858FC" w:rsidRPr="00024334">
        <w:rPr>
          <w:rFonts w:asciiTheme="majorBidi" w:hAnsiTheme="majorBidi" w:cs="B Nazanin"/>
          <w:sz w:val="28"/>
          <w:szCs w:val="28"/>
          <w:rtl/>
          <w:lang w:bidi="fa-IR"/>
        </w:rPr>
        <w:t xml:space="preserve">ــد و شکوفایی آن دارند. مدیران </w:t>
      </w:r>
      <w:proofErr w:type="spellStart"/>
      <w:r w:rsidR="00B858FC" w:rsidRPr="00024334">
        <w:rPr>
          <w:rFonts w:asciiTheme="majorBidi" w:hAnsiTheme="majorBidi" w:cs="B Nazanin"/>
          <w:sz w:val="28"/>
          <w:szCs w:val="28"/>
          <w:rtl/>
          <w:lang w:bidi="fa-IR"/>
        </w:rPr>
        <w:t>شایس</w:t>
      </w:r>
      <w:proofErr w:type="spellEnd"/>
      <w:r w:rsidR="00B858FC" w:rsidRPr="00024334">
        <w:rPr>
          <w:rFonts w:asciiTheme="majorBidi" w:hAnsiTheme="majorBidi" w:cs="B Nazanin"/>
          <w:sz w:val="28"/>
          <w:szCs w:val="28"/>
          <w:rtl/>
          <w:lang w:bidi="fa-IR"/>
        </w:rPr>
        <w:t xml:space="preserve">ــته </w:t>
      </w:r>
      <w:proofErr w:type="spellStart"/>
      <w:r w:rsidR="00B858FC" w:rsidRPr="00024334">
        <w:rPr>
          <w:rFonts w:asciiTheme="majorBidi" w:hAnsiTheme="majorBidi" w:cs="B Nazanin"/>
          <w:sz w:val="28"/>
          <w:szCs w:val="28"/>
          <w:rtl/>
          <w:lang w:bidi="fa-IR"/>
        </w:rPr>
        <w:t>وآگاه</w:t>
      </w:r>
      <w:proofErr w:type="spellEnd"/>
      <w:r w:rsidR="00B858FC" w:rsidRPr="00024334">
        <w:rPr>
          <w:rFonts w:asciiTheme="majorBidi" w:hAnsiTheme="majorBidi" w:cs="B Nazanin"/>
          <w:sz w:val="28"/>
          <w:szCs w:val="28"/>
          <w:rtl/>
          <w:lang w:bidi="fa-IR"/>
        </w:rPr>
        <w:t>، توانایی آن را دارند که با بهره</w:t>
      </w:r>
      <w:r w:rsidR="00CA20F4" w:rsidRPr="00024334">
        <w:rPr>
          <w:rFonts w:asciiTheme="majorBidi" w:hAnsiTheme="majorBidi" w:cs="B Nazanin"/>
          <w:sz w:val="28"/>
          <w:szCs w:val="28"/>
          <w:rtl/>
          <w:lang w:bidi="fa-IR"/>
        </w:rPr>
        <w:t xml:space="preserve"> </w:t>
      </w:r>
      <w:r w:rsidR="00B858FC" w:rsidRPr="00024334">
        <w:rPr>
          <w:rFonts w:asciiTheme="majorBidi" w:hAnsiTheme="majorBidi" w:cs="B Nazanin"/>
          <w:sz w:val="28"/>
          <w:szCs w:val="28"/>
          <w:rtl/>
          <w:lang w:bidi="fa-IR"/>
        </w:rPr>
        <w:t>گیری از توانایی</w:t>
      </w:r>
      <w:r w:rsidR="00CA20F4" w:rsidRPr="00024334">
        <w:rPr>
          <w:rFonts w:asciiTheme="majorBidi" w:hAnsiTheme="majorBidi" w:cs="B Nazanin"/>
          <w:sz w:val="28"/>
          <w:szCs w:val="28"/>
          <w:rtl/>
          <w:lang w:bidi="fa-IR"/>
        </w:rPr>
        <w:t xml:space="preserve"> </w:t>
      </w:r>
      <w:r w:rsidR="00B858FC" w:rsidRPr="00024334">
        <w:rPr>
          <w:rFonts w:asciiTheme="majorBidi" w:hAnsiTheme="majorBidi" w:cs="B Nazanin"/>
          <w:sz w:val="28"/>
          <w:szCs w:val="28"/>
          <w:rtl/>
          <w:lang w:bidi="fa-IR"/>
        </w:rPr>
        <w:t>های درونی، دانش کارشناسی و تجربه</w:t>
      </w:r>
      <w:r w:rsidR="00CA20F4" w:rsidRPr="00024334">
        <w:rPr>
          <w:rFonts w:asciiTheme="majorBidi" w:hAnsiTheme="majorBidi" w:cs="B Nazanin"/>
          <w:sz w:val="28"/>
          <w:szCs w:val="28"/>
          <w:rtl/>
          <w:lang w:bidi="fa-IR"/>
        </w:rPr>
        <w:t xml:space="preserve"> </w:t>
      </w:r>
      <w:r w:rsidR="00B858FC" w:rsidRPr="00024334">
        <w:rPr>
          <w:rFonts w:asciiTheme="majorBidi" w:hAnsiTheme="majorBidi" w:cs="B Nazanin"/>
          <w:sz w:val="28"/>
          <w:szCs w:val="28"/>
          <w:rtl/>
          <w:lang w:bidi="fa-IR"/>
        </w:rPr>
        <w:t>های شغلی، هدفهای سازمان</w:t>
      </w:r>
      <w:r w:rsidR="00CA20F4" w:rsidRPr="00024334">
        <w:rPr>
          <w:rFonts w:asciiTheme="majorBidi" w:hAnsiTheme="majorBidi" w:cs="B Nazanin"/>
          <w:sz w:val="28"/>
          <w:szCs w:val="28"/>
          <w:rtl/>
          <w:lang w:bidi="fa-IR"/>
        </w:rPr>
        <w:t xml:space="preserve"> را با بکارگیری کمترین منابع با روش های</w:t>
      </w:r>
      <w:r w:rsidR="00B858FC" w:rsidRPr="00024334">
        <w:rPr>
          <w:rFonts w:asciiTheme="majorBidi" w:hAnsiTheme="majorBidi" w:cs="B Nazanin"/>
          <w:sz w:val="28"/>
          <w:szCs w:val="28"/>
          <w:rtl/>
          <w:lang w:bidi="fa-IR"/>
        </w:rPr>
        <w:t xml:space="preserve"> برتر تحقق بخشند و اثر بخشی </w:t>
      </w:r>
      <w:proofErr w:type="spellStart"/>
      <w:r w:rsidR="00B858FC" w:rsidRPr="00024334">
        <w:rPr>
          <w:rFonts w:asciiTheme="majorBidi" w:hAnsiTheme="majorBidi" w:cs="B Nazanin"/>
          <w:sz w:val="28"/>
          <w:szCs w:val="28"/>
          <w:rtl/>
          <w:lang w:bidi="fa-IR"/>
        </w:rPr>
        <w:t>وکارایی</w:t>
      </w:r>
      <w:proofErr w:type="spellEnd"/>
      <w:r w:rsidR="00B858FC" w:rsidRPr="00024334">
        <w:rPr>
          <w:rFonts w:asciiTheme="majorBidi" w:hAnsiTheme="majorBidi" w:cs="B Nazanin"/>
          <w:sz w:val="28"/>
          <w:szCs w:val="28"/>
          <w:rtl/>
          <w:lang w:bidi="fa-IR"/>
        </w:rPr>
        <w:t xml:space="preserve"> سازمان را </w:t>
      </w:r>
      <w:r w:rsidR="00CA20F4" w:rsidRPr="00024334">
        <w:rPr>
          <w:rFonts w:asciiTheme="majorBidi" w:hAnsiTheme="majorBidi" w:cs="B Nazanin"/>
          <w:sz w:val="28"/>
          <w:szCs w:val="28"/>
          <w:rtl/>
          <w:lang w:bidi="fa-IR"/>
        </w:rPr>
        <w:t xml:space="preserve">در </w:t>
      </w:r>
      <w:proofErr w:type="spellStart"/>
      <w:r w:rsidR="00CA20F4" w:rsidRPr="00024334">
        <w:rPr>
          <w:rFonts w:asciiTheme="majorBidi" w:hAnsiTheme="majorBidi" w:cs="B Nazanin"/>
          <w:sz w:val="28"/>
          <w:szCs w:val="28"/>
          <w:rtl/>
          <w:lang w:bidi="fa-IR"/>
        </w:rPr>
        <w:t>اجراو</w:t>
      </w:r>
      <w:proofErr w:type="spellEnd"/>
      <w:r w:rsidR="00CA20F4" w:rsidRPr="00024334">
        <w:rPr>
          <w:rFonts w:asciiTheme="majorBidi" w:hAnsiTheme="majorBidi" w:cs="B Nazanin"/>
          <w:sz w:val="28"/>
          <w:szCs w:val="28"/>
          <w:rtl/>
          <w:lang w:bidi="fa-IR"/>
        </w:rPr>
        <w:t xml:space="preserve"> ساخت پروژه ها بالا ببرند.</w:t>
      </w:r>
    </w:p>
    <w:p w14:paraId="3178E473" w14:textId="77777777" w:rsidR="00CA20F4" w:rsidRPr="00024334" w:rsidRDefault="00F573AB" w:rsidP="00A44367">
      <w:pPr>
        <w:bidi/>
        <w:spacing w:after="120" w:line="360" w:lineRule="auto"/>
        <w:jc w:val="lowKashida"/>
        <w:rPr>
          <w:rFonts w:asciiTheme="majorBidi" w:hAnsiTheme="majorBidi" w:cs="B Nazanin"/>
          <w:sz w:val="28"/>
          <w:szCs w:val="28"/>
          <w:rtl/>
          <w:lang w:bidi="fa-IR"/>
        </w:rPr>
      </w:pPr>
      <w:proofErr w:type="spellStart"/>
      <w:r w:rsidRPr="00024334">
        <w:rPr>
          <w:rFonts w:asciiTheme="majorBidi" w:hAnsiTheme="majorBidi" w:cs="B Nazanin"/>
          <w:sz w:val="28"/>
          <w:szCs w:val="28"/>
          <w:rtl/>
          <w:lang w:bidi="fa-IR"/>
        </w:rPr>
        <w:t>مدی</w:t>
      </w:r>
      <w:proofErr w:type="spellEnd"/>
      <w:r w:rsidRPr="00024334">
        <w:rPr>
          <w:rFonts w:asciiTheme="majorBidi" w:hAnsiTheme="majorBidi" w:cs="B Nazanin"/>
          <w:sz w:val="28"/>
          <w:szCs w:val="28"/>
          <w:rtl/>
          <w:lang w:bidi="fa-IR"/>
        </w:rPr>
        <w:t xml:space="preserve">ــران برای اینکه از عهده انجام وظایف محوله برآیند به صفات شخصیتی خاص نیاز دارند. هوش و خالقیت مدیر، </w:t>
      </w:r>
      <w:proofErr w:type="spellStart"/>
      <w:r w:rsidRPr="00024334">
        <w:rPr>
          <w:rFonts w:asciiTheme="majorBidi" w:hAnsiTheme="majorBidi" w:cs="B Nazanin"/>
          <w:sz w:val="28"/>
          <w:szCs w:val="28"/>
          <w:rtl/>
          <w:lang w:bidi="fa-IR"/>
        </w:rPr>
        <w:t>صفتی</w:t>
      </w:r>
      <w:proofErr w:type="spellEnd"/>
      <w:r w:rsidRPr="00024334">
        <w:rPr>
          <w:rFonts w:asciiTheme="majorBidi" w:hAnsiTheme="majorBidi" w:cs="B Nazanin"/>
          <w:sz w:val="28"/>
          <w:szCs w:val="28"/>
          <w:rtl/>
          <w:lang w:bidi="fa-IR"/>
        </w:rPr>
        <w:t xml:space="preserve"> است که اغلب از آنها نام برده می</w:t>
      </w:r>
      <w:r w:rsidR="00347B63">
        <w:rPr>
          <w:rFonts w:asciiTheme="majorBidi" w:hAnsiTheme="majorBidi" w:cs="B Nazanin"/>
          <w:sz w:val="28"/>
          <w:szCs w:val="28"/>
          <w:rtl/>
          <w:lang w:bidi="fa-IR"/>
        </w:rPr>
        <w:softHyphen/>
      </w:r>
      <w:r w:rsidRPr="00024334">
        <w:rPr>
          <w:rFonts w:asciiTheme="majorBidi" w:hAnsiTheme="majorBidi" w:cs="B Nazanin"/>
          <w:sz w:val="28"/>
          <w:szCs w:val="28"/>
          <w:rtl/>
          <w:lang w:bidi="fa-IR"/>
        </w:rPr>
        <w:t>شــ</w:t>
      </w:r>
      <w:proofErr w:type="spellStart"/>
      <w:r w:rsidRPr="00024334">
        <w:rPr>
          <w:rFonts w:asciiTheme="majorBidi" w:hAnsiTheme="majorBidi" w:cs="B Nazanin"/>
          <w:sz w:val="28"/>
          <w:szCs w:val="28"/>
          <w:rtl/>
          <w:lang w:bidi="fa-IR"/>
        </w:rPr>
        <w:t>ود</w:t>
      </w:r>
      <w:proofErr w:type="spellEnd"/>
      <w:r w:rsidRPr="00024334">
        <w:rPr>
          <w:rFonts w:asciiTheme="majorBidi" w:hAnsiTheme="majorBidi" w:cs="B Nazanin"/>
          <w:sz w:val="28"/>
          <w:szCs w:val="28"/>
          <w:rtl/>
          <w:lang w:bidi="fa-IR"/>
        </w:rPr>
        <w:t xml:space="preserve">. در </w:t>
      </w:r>
      <w:proofErr w:type="spellStart"/>
      <w:r w:rsidRPr="00024334">
        <w:rPr>
          <w:rFonts w:asciiTheme="majorBidi" w:hAnsiTheme="majorBidi" w:cs="B Nazanin"/>
          <w:sz w:val="28"/>
          <w:szCs w:val="28"/>
          <w:rtl/>
          <w:lang w:bidi="fa-IR"/>
        </w:rPr>
        <w:t>حقییقت</w:t>
      </w:r>
      <w:proofErr w:type="spellEnd"/>
      <w:r w:rsidRPr="00024334">
        <w:rPr>
          <w:rFonts w:asciiTheme="majorBidi" w:hAnsiTheme="majorBidi" w:cs="B Nazanin"/>
          <w:sz w:val="28"/>
          <w:szCs w:val="28"/>
          <w:rtl/>
          <w:lang w:bidi="fa-IR"/>
        </w:rPr>
        <w:t xml:space="preserve"> در یک مقوله سازمانی، شخصیت مدیر جدا از </w:t>
      </w:r>
      <w:proofErr w:type="spellStart"/>
      <w:r w:rsidRPr="00024334">
        <w:rPr>
          <w:rFonts w:asciiTheme="majorBidi" w:hAnsiTheme="majorBidi" w:cs="B Nazanin"/>
          <w:sz w:val="28"/>
          <w:szCs w:val="28"/>
          <w:rtl/>
          <w:lang w:bidi="fa-IR"/>
        </w:rPr>
        <w:t>موقعیتهایی</w:t>
      </w:r>
      <w:proofErr w:type="spellEnd"/>
      <w:r w:rsidRPr="00024334">
        <w:rPr>
          <w:rFonts w:asciiTheme="majorBidi" w:hAnsiTheme="majorBidi" w:cs="B Nazanin"/>
          <w:sz w:val="28"/>
          <w:szCs w:val="28"/>
          <w:rtl/>
          <w:lang w:bidi="fa-IR"/>
        </w:rPr>
        <w:t xml:space="preserve"> که برای سازمان فراهم </w:t>
      </w:r>
      <w:proofErr w:type="spellStart"/>
      <w:r w:rsidRPr="00024334">
        <w:rPr>
          <w:rFonts w:asciiTheme="majorBidi" w:hAnsiTheme="majorBidi" w:cs="B Nazanin"/>
          <w:sz w:val="28"/>
          <w:szCs w:val="28"/>
          <w:rtl/>
          <w:lang w:bidi="fa-IR"/>
        </w:rPr>
        <w:t>می‌کند</w:t>
      </w:r>
      <w:proofErr w:type="spellEnd"/>
      <w:r w:rsidRPr="00024334">
        <w:rPr>
          <w:rFonts w:asciiTheme="majorBidi" w:hAnsiTheme="majorBidi" w:cs="B Nazanin"/>
          <w:sz w:val="28"/>
          <w:szCs w:val="28"/>
          <w:rtl/>
          <w:lang w:bidi="fa-IR"/>
        </w:rPr>
        <w:t xml:space="preserve">، تعریف </w:t>
      </w:r>
      <w:proofErr w:type="spellStart"/>
      <w:r w:rsidRPr="00024334">
        <w:rPr>
          <w:rFonts w:asciiTheme="majorBidi" w:hAnsiTheme="majorBidi" w:cs="B Nazanin"/>
          <w:sz w:val="28"/>
          <w:szCs w:val="28"/>
          <w:rtl/>
          <w:lang w:bidi="fa-IR"/>
        </w:rPr>
        <w:t>نمی</w:t>
      </w:r>
      <w:proofErr w:type="spellEnd"/>
      <w:r w:rsidRPr="00024334">
        <w:rPr>
          <w:rFonts w:asciiTheme="majorBidi" w:hAnsiTheme="majorBidi" w:cs="B Nazanin"/>
          <w:sz w:val="28"/>
          <w:szCs w:val="28"/>
          <w:rtl/>
          <w:lang w:bidi="fa-IR"/>
        </w:rPr>
        <w:t xml:space="preserve"> </w:t>
      </w:r>
      <w:commentRangeStart w:id="32"/>
      <w:r w:rsidRPr="00024334">
        <w:rPr>
          <w:rFonts w:asciiTheme="majorBidi" w:hAnsiTheme="majorBidi" w:cs="B Nazanin"/>
          <w:sz w:val="28"/>
          <w:szCs w:val="28"/>
          <w:rtl/>
          <w:lang w:bidi="fa-IR"/>
        </w:rPr>
        <w:t xml:space="preserve">گردد </w:t>
      </w:r>
      <w:commentRangeEnd w:id="32"/>
      <w:r w:rsidR="00347B63">
        <w:rPr>
          <w:rStyle w:val="CommentReference"/>
          <w:rtl/>
        </w:rPr>
        <w:commentReference w:id="32"/>
      </w:r>
      <w:r w:rsidRPr="00024334">
        <w:rPr>
          <w:rFonts w:asciiTheme="majorBidi" w:hAnsiTheme="majorBidi" w:cs="B Nazanin"/>
          <w:sz w:val="28"/>
          <w:szCs w:val="28"/>
          <w:rtl/>
          <w:lang w:bidi="fa-IR"/>
        </w:rPr>
        <w:t xml:space="preserve">شخصیت برای طبقه بندی ویژگیهای افراد از نظر رفتار می باشد. ویژگیهای شخصیتی به عنوان مجموعه سازمان </w:t>
      </w:r>
      <w:proofErr w:type="spellStart"/>
      <w:r w:rsidRPr="00024334">
        <w:rPr>
          <w:rFonts w:asciiTheme="majorBidi" w:hAnsiTheme="majorBidi" w:cs="B Nazanin"/>
          <w:sz w:val="28"/>
          <w:szCs w:val="28"/>
          <w:rtl/>
          <w:lang w:bidi="fa-IR"/>
        </w:rPr>
        <w:t>يافته</w:t>
      </w:r>
      <w:proofErr w:type="spellEnd"/>
      <w:r w:rsidRPr="00024334">
        <w:rPr>
          <w:rFonts w:asciiTheme="majorBidi" w:hAnsiTheme="majorBidi" w:cs="B Nazanin"/>
          <w:sz w:val="28"/>
          <w:szCs w:val="28"/>
          <w:rtl/>
          <w:lang w:bidi="fa-IR"/>
        </w:rPr>
        <w:t xml:space="preserve"> ثابت و </w:t>
      </w:r>
      <w:proofErr w:type="spellStart"/>
      <w:r w:rsidRPr="00024334">
        <w:rPr>
          <w:rFonts w:asciiTheme="majorBidi" w:hAnsiTheme="majorBidi" w:cs="B Nazanin"/>
          <w:sz w:val="28"/>
          <w:szCs w:val="28"/>
          <w:rtl/>
          <w:lang w:bidi="fa-IR"/>
        </w:rPr>
        <w:t>پايدار</w:t>
      </w:r>
      <w:proofErr w:type="spellEnd"/>
      <w:r w:rsidRPr="00024334">
        <w:rPr>
          <w:rFonts w:asciiTheme="majorBidi" w:hAnsiTheme="majorBidi" w:cs="B Nazanin"/>
          <w:sz w:val="28"/>
          <w:szCs w:val="28"/>
          <w:rtl/>
          <w:lang w:bidi="fa-IR"/>
        </w:rPr>
        <w:t xml:space="preserve"> در افراد می باشد و </w:t>
      </w:r>
      <w:proofErr w:type="spellStart"/>
      <w:r w:rsidRPr="00024334">
        <w:rPr>
          <w:rFonts w:asciiTheme="majorBidi" w:hAnsiTheme="majorBidi" w:cs="B Nazanin"/>
          <w:sz w:val="28"/>
          <w:szCs w:val="28"/>
          <w:rtl/>
          <w:lang w:bidi="fa-IR"/>
        </w:rPr>
        <w:t>واحدي</w:t>
      </w:r>
      <w:proofErr w:type="spellEnd"/>
      <w:r w:rsidRPr="00024334">
        <w:rPr>
          <w:rFonts w:asciiTheme="majorBidi" w:hAnsiTheme="majorBidi" w:cs="B Nazanin"/>
          <w:sz w:val="28"/>
          <w:szCs w:val="28"/>
          <w:rtl/>
          <w:lang w:bidi="fa-IR"/>
        </w:rPr>
        <w:t xml:space="preserve"> </w:t>
      </w:r>
      <w:proofErr w:type="spellStart"/>
      <w:r w:rsidRPr="00024334">
        <w:rPr>
          <w:rFonts w:asciiTheme="majorBidi" w:hAnsiTheme="majorBidi" w:cs="B Nazanin"/>
          <w:sz w:val="28"/>
          <w:szCs w:val="28"/>
          <w:rtl/>
          <w:lang w:bidi="fa-IR"/>
        </w:rPr>
        <w:t>متشكل</w:t>
      </w:r>
      <w:proofErr w:type="spellEnd"/>
      <w:r w:rsidRPr="00024334">
        <w:rPr>
          <w:rFonts w:asciiTheme="majorBidi" w:hAnsiTheme="majorBidi" w:cs="B Nazanin"/>
          <w:sz w:val="28"/>
          <w:szCs w:val="28"/>
          <w:rtl/>
          <w:lang w:bidi="fa-IR"/>
        </w:rPr>
        <w:t xml:space="preserve"> از </w:t>
      </w:r>
      <w:proofErr w:type="spellStart"/>
      <w:r w:rsidRPr="00024334">
        <w:rPr>
          <w:rFonts w:asciiTheme="majorBidi" w:hAnsiTheme="majorBidi" w:cs="B Nazanin"/>
          <w:sz w:val="28"/>
          <w:szCs w:val="28"/>
          <w:rtl/>
          <w:lang w:bidi="fa-IR"/>
        </w:rPr>
        <w:t>خصوصيات</w:t>
      </w:r>
      <w:proofErr w:type="spellEnd"/>
      <w:r w:rsidRPr="00024334">
        <w:rPr>
          <w:rFonts w:asciiTheme="majorBidi" w:hAnsiTheme="majorBidi" w:cs="B Nazanin"/>
          <w:sz w:val="28"/>
          <w:szCs w:val="28"/>
          <w:rtl/>
          <w:lang w:bidi="fa-IR"/>
        </w:rPr>
        <w:t xml:space="preserve"> </w:t>
      </w:r>
      <w:proofErr w:type="spellStart"/>
      <w:r w:rsidRPr="00024334">
        <w:rPr>
          <w:rFonts w:asciiTheme="majorBidi" w:hAnsiTheme="majorBidi" w:cs="B Nazanin"/>
          <w:sz w:val="28"/>
          <w:szCs w:val="28"/>
          <w:rtl/>
          <w:lang w:bidi="fa-IR"/>
        </w:rPr>
        <w:t>كه</w:t>
      </w:r>
      <w:proofErr w:type="spellEnd"/>
      <w:r w:rsidRPr="00024334">
        <w:rPr>
          <w:rFonts w:asciiTheme="majorBidi" w:hAnsiTheme="majorBidi" w:cs="B Nazanin"/>
          <w:sz w:val="28"/>
          <w:szCs w:val="28"/>
          <w:rtl/>
          <w:lang w:bidi="fa-IR"/>
        </w:rPr>
        <w:t xml:space="preserve"> بر </w:t>
      </w:r>
      <w:proofErr w:type="spellStart"/>
      <w:r w:rsidRPr="00024334">
        <w:rPr>
          <w:rFonts w:asciiTheme="majorBidi" w:hAnsiTheme="majorBidi" w:cs="B Nazanin"/>
          <w:sz w:val="28"/>
          <w:szCs w:val="28"/>
          <w:rtl/>
          <w:lang w:bidi="fa-IR"/>
        </w:rPr>
        <w:t>روي</w:t>
      </w:r>
      <w:proofErr w:type="spellEnd"/>
      <w:r w:rsidRPr="00024334">
        <w:rPr>
          <w:rFonts w:asciiTheme="majorBidi" w:hAnsiTheme="majorBidi" w:cs="B Nazanin"/>
          <w:sz w:val="28"/>
          <w:szCs w:val="28"/>
          <w:rtl/>
          <w:lang w:bidi="fa-IR"/>
        </w:rPr>
        <w:t xml:space="preserve"> هم، </w:t>
      </w:r>
      <w:proofErr w:type="spellStart"/>
      <w:r w:rsidRPr="00024334">
        <w:rPr>
          <w:rFonts w:asciiTheme="majorBidi" w:hAnsiTheme="majorBidi" w:cs="B Nazanin"/>
          <w:sz w:val="28"/>
          <w:szCs w:val="28"/>
          <w:rtl/>
          <w:lang w:bidi="fa-IR"/>
        </w:rPr>
        <w:t>يك</w:t>
      </w:r>
      <w:proofErr w:type="spellEnd"/>
      <w:r w:rsidRPr="00024334">
        <w:rPr>
          <w:rFonts w:asciiTheme="majorBidi" w:hAnsiTheme="majorBidi" w:cs="B Nazanin"/>
          <w:sz w:val="28"/>
          <w:szCs w:val="28"/>
          <w:rtl/>
          <w:lang w:bidi="fa-IR"/>
        </w:rPr>
        <w:t xml:space="preserve"> فرد را از فرد </w:t>
      </w:r>
      <w:proofErr w:type="spellStart"/>
      <w:r w:rsidRPr="00024334">
        <w:rPr>
          <w:rFonts w:asciiTheme="majorBidi" w:hAnsiTheme="majorBidi" w:cs="B Nazanin"/>
          <w:sz w:val="28"/>
          <w:szCs w:val="28"/>
          <w:rtl/>
          <w:lang w:bidi="fa-IR"/>
        </w:rPr>
        <w:t>يا</w:t>
      </w:r>
      <w:proofErr w:type="spellEnd"/>
      <w:r w:rsidRPr="00024334">
        <w:rPr>
          <w:rFonts w:asciiTheme="majorBidi" w:hAnsiTheme="majorBidi" w:cs="B Nazanin"/>
          <w:sz w:val="28"/>
          <w:szCs w:val="28"/>
          <w:rtl/>
          <w:lang w:bidi="fa-IR"/>
        </w:rPr>
        <w:t xml:space="preserve"> افراد </w:t>
      </w:r>
      <w:proofErr w:type="spellStart"/>
      <w:r w:rsidRPr="00024334">
        <w:rPr>
          <w:rFonts w:asciiTheme="majorBidi" w:hAnsiTheme="majorBidi" w:cs="B Nazanin"/>
          <w:sz w:val="28"/>
          <w:szCs w:val="28"/>
          <w:rtl/>
          <w:lang w:bidi="fa-IR"/>
        </w:rPr>
        <w:t>ديگر</w:t>
      </w:r>
      <w:proofErr w:type="spellEnd"/>
      <w:r w:rsidRPr="00024334">
        <w:rPr>
          <w:rFonts w:asciiTheme="majorBidi" w:hAnsiTheme="majorBidi" w:cs="B Nazanin"/>
          <w:sz w:val="28"/>
          <w:szCs w:val="28"/>
          <w:rtl/>
          <w:lang w:bidi="fa-IR"/>
        </w:rPr>
        <w:t xml:space="preserve"> </w:t>
      </w:r>
      <w:proofErr w:type="spellStart"/>
      <w:r w:rsidRPr="00024334">
        <w:rPr>
          <w:rFonts w:asciiTheme="majorBidi" w:hAnsiTheme="majorBidi" w:cs="B Nazanin"/>
          <w:sz w:val="28"/>
          <w:szCs w:val="28"/>
          <w:rtl/>
          <w:lang w:bidi="fa-IR"/>
        </w:rPr>
        <w:t>متمايز</w:t>
      </w:r>
      <w:proofErr w:type="spellEnd"/>
      <w:r w:rsidRPr="00024334">
        <w:rPr>
          <w:rFonts w:asciiTheme="majorBidi" w:hAnsiTheme="majorBidi" w:cs="B Nazanin"/>
          <w:sz w:val="28"/>
          <w:szCs w:val="28"/>
          <w:rtl/>
          <w:lang w:bidi="fa-IR"/>
        </w:rPr>
        <w:t xml:space="preserve"> </w:t>
      </w:r>
      <w:proofErr w:type="spellStart"/>
      <w:r w:rsidRPr="00024334">
        <w:rPr>
          <w:rFonts w:asciiTheme="majorBidi" w:hAnsiTheme="majorBidi" w:cs="B Nazanin"/>
          <w:sz w:val="28"/>
          <w:szCs w:val="28"/>
          <w:rtl/>
          <w:lang w:bidi="fa-IR"/>
        </w:rPr>
        <w:t>ميسازد</w:t>
      </w:r>
      <w:proofErr w:type="spellEnd"/>
      <w:r w:rsidRPr="00024334">
        <w:rPr>
          <w:rFonts w:asciiTheme="majorBidi" w:hAnsiTheme="majorBidi" w:cs="B Nazanin"/>
          <w:sz w:val="28"/>
          <w:szCs w:val="28"/>
          <w:rtl/>
          <w:lang w:bidi="fa-IR"/>
        </w:rPr>
        <w:t xml:space="preserve"> (</w:t>
      </w:r>
      <w:proofErr w:type="spellStart"/>
      <w:r w:rsidR="00E330D4" w:rsidRPr="00A71DA4">
        <w:rPr>
          <w:rFonts w:asciiTheme="majorBidi" w:eastAsiaTheme="minorHAnsi" w:hAnsiTheme="majorBidi" w:cs="B Nazanin"/>
          <w:color w:val="231F20"/>
        </w:rPr>
        <w:t>Pooryousef</w:t>
      </w:r>
      <w:proofErr w:type="spellEnd"/>
      <w:r w:rsidR="00E330D4" w:rsidRPr="00A71DA4">
        <w:rPr>
          <w:rFonts w:asciiTheme="majorBidi" w:eastAsiaTheme="minorHAnsi" w:hAnsiTheme="majorBidi" w:cs="B Nazanin"/>
          <w:color w:val="231F20"/>
        </w:rPr>
        <w:t xml:space="preserve"> and </w:t>
      </w:r>
      <w:proofErr w:type="spellStart"/>
      <w:r w:rsidR="00E330D4" w:rsidRPr="00A71DA4">
        <w:rPr>
          <w:rFonts w:asciiTheme="majorBidi" w:eastAsiaTheme="minorHAnsi" w:hAnsiTheme="majorBidi" w:cs="B Nazanin"/>
          <w:color w:val="231F20"/>
        </w:rPr>
        <w:t>Azadfallah</w:t>
      </w:r>
      <w:proofErr w:type="spellEnd"/>
      <w:r w:rsidR="00E330D4" w:rsidRPr="00A71DA4">
        <w:rPr>
          <w:rFonts w:asciiTheme="majorBidi" w:eastAsiaTheme="minorHAnsi" w:hAnsiTheme="majorBidi" w:cs="B Nazanin"/>
          <w:color w:val="231F20"/>
        </w:rPr>
        <w:t>, 2013</w:t>
      </w:r>
      <w:r w:rsidRPr="00024334">
        <w:rPr>
          <w:rFonts w:asciiTheme="majorBidi" w:hAnsiTheme="majorBidi" w:cs="B Nazanin"/>
          <w:sz w:val="28"/>
          <w:szCs w:val="28"/>
          <w:rtl/>
          <w:lang w:bidi="fa-IR"/>
        </w:rPr>
        <w:t>).</w:t>
      </w:r>
      <w:r w:rsidRPr="00024334">
        <w:rPr>
          <w:rFonts w:asciiTheme="majorBidi" w:hAnsiTheme="majorBidi" w:cs="B Nazanin"/>
          <w:sz w:val="28"/>
          <w:szCs w:val="28"/>
          <w:lang w:bidi="fa-IR"/>
        </w:rPr>
        <w:t xml:space="preserve"> </w:t>
      </w:r>
      <w:r w:rsidRPr="00024334">
        <w:rPr>
          <w:rFonts w:asciiTheme="majorBidi" w:hAnsiTheme="majorBidi" w:cs="B Nazanin"/>
          <w:sz w:val="28"/>
          <w:szCs w:val="28"/>
          <w:rtl/>
          <w:lang w:bidi="fa-IR"/>
        </w:rPr>
        <w:t>اگر فردی متناسب با توانایی ها و ویژگی های روان شناختی مناسب برای مدیریت انتخاب شود نه تنها شکوفایی فردی حاصل خواهد شد بلکه سازمان نیز از او بهره بیشــتری خواهد برد. انتخاب صحیح نیروی انسانی در بخش مدیریت با توجه به سرمایه گذاری های کلان در این بخش از مسائل مهم هر سازمان میباشد (</w:t>
      </w:r>
      <w:r w:rsidR="00E330D4" w:rsidRPr="00446386">
        <w:rPr>
          <w:rFonts w:asciiTheme="majorBidi" w:eastAsiaTheme="minorHAnsi" w:hAnsiTheme="majorBidi" w:cs="B Nazanin"/>
          <w:color w:val="231F20"/>
        </w:rPr>
        <w:t xml:space="preserve">Hejazi  and </w:t>
      </w:r>
      <w:proofErr w:type="spellStart"/>
      <w:r w:rsidR="00E330D4" w:rsidRPr="00446386">
        <w:rPr>
          <w:rFonts w:asciiTheme="majorBidi" w:eastAsiaTheme="minorHAnsi" w:hAnsiTheme="majorBidi" w:cs="B Nazanin"/>
          <w:color w:val="231F20"/>
        </w:rPr>
        <w:t>Irvani</w:t>
      </w:r>
      <w:proofErr w:type="spellEnd"/>
      <w:r w:rsidR="00E330D4" w:rsidRPr="00446386">
        <w:rPr>
          <w:rFonts w:asciiTheme="majorBidi" w:eastAsiaTheme="minorHAnsi" w:hAnsiTheme="majorBidi" w:cs="B Nazanin"/>
          <w:color w:val="231F20"/>
        </w:rPr>
        <w:t>, 2003</w:t>
      </w:r>
      <w:r w:rsidRPr="00024334">
        <w:rPr>
          <w:rFonts w:asciiTheme="majorBidi" w:hAnsiTheme="majorBidi" w:cs="B Nazanin"/>
          <w:sz w:val="28"/>
          <w:szCs w:val="28"/>
          <w:rtl/>
          <w:lang w:bidi="fa-IR"/>
        </w:rPr>
        <w:t>).</w:t>
      </w:r>
    </w:p>
    <w:p w14:paraId="01EF2273" w14:textId="62BFC985" w:rsidR="00C26EBF" w:rsidRDefault="008D53E1" w:rsidP="00A44367">
      <w:pPr>
        <w:bidi/>
        <w:spacing w:after="120" w:line="360" w:lineRule="auto"/>
        <w:jc w:val="both"/>
        <w:rPr>
          <w:ins w:id="33" w:author="Javad Fadardi" w:date="2018-08-11T23:22:00Z"/>
          <w:rFonts w:asciiTheme="majorBidi" w:hAnsiTheme="majorBidi" w:cs="B Nazanin"/>
          <w:sz w:val="28"/>
          <w:szCs w:val="28"/>
          <w:rtl/>
        </w:rPr>
      </w:pPr>
      <w:commentRangeStart w:id="34"/>
      <w:r w:rsidRPr="00024334">
        <w:rPr>
          <w:rFonts w:asciiTheme="majorBidi" w:hAnsiTheme="majorBidi" w:cs="B Nazanin"/>
          <w:sz w:val="28"/>
          <w:szCs w:val="28"/>
          <w:rtl/>
        </w:rPr>
        <w:t xml:space="preserve">اشـتو و لیـک </w:t>
      </w:r>
      <w:commentRangeEnd w:id="34"/>
      <w:r w:rsidR="002E07BE">
        <w:rPr>
          <w:rStyle w:val="CommentReference"/>
          <w:rtl/>
        </w:rPr>
        <w:commentReference w:id="34"/>
      </w:r>
      <w:r w:rsidRPr="00024334">
        <w:rPr>
          <w:rFonts w:asciiTheme="majorBidi" w:hAnsiTheme="majorBidi" w:cs="B Nazanin"/>
          <w:sz w:val="28"/>
          <w:szCs w:val="28"/>
          <w:rtl/>
        </w:rPr>
        <w:t xml:space="preserve">(2001 </w:t>
      </w:r>
      <w:r w:rsidR="004A4501" w:rsidRPr="00024334">
        <w:rPr>
          <w:rFonts w:asciiTheme="majorBidi" w:hAnsiTheme="majorBidi" w:cs="B Nazanin"/>
          <w:sz w:val="28"/>
          <w:szCs w:val="28"/>
          <w:rtl/>
        </w:rPr>
        <w:t xml:space="preserve">) </w:t>
      </w:r>
      <w:r w:rsidRPr="00024334">
        <w:rPr>
          <w:rFonts w:asciiTheme="majorBidi" w:hAnsiTheme="majorBidi" w:cs="B Nazanin"/>
          <w:sz w:val="28"/>
          <w:szCs w:val="28"/>
          <w:rtl/>
        </w:rPr>
        <w:t xml:space="preserve">شخصـیت، را بیـانگرآن دسـته از ویژگیهاي فـردي افـراد </w:t>
      </w:r>
      <w:r w:rsidR="004A4501" w:rsidRPr="00024334">
        <w:rPr>
          <w:rFonts w:asciiTheme="majorBidi" w:hAnsiTheme="majorBidi" w:cs="B Nazanin"/>
          <w:sz w:val="28"/>
          <w:szCs w:val="28"/>
          <w:rtl/>
        </w:rPr>
        <w:t>می داند</w:t>
      </w:r>
      <w:r w:rsidRPr="00024334">
        <w:rPr>
          <w:rFonts w:asciiTheme="majorBidi" w:hAnsiTheme="majorBidi" w:cs="B Nazanin"/>
          <w:sz w:val="28"/>
          <w:szCs w:val="28"/>
          <w:rtl/>
        </w:rPr>
        <w:t xml:space="preserve"> کـه شـامل الگوهـاي ثابـت فکري،</w:t>
      </w:r>
      <w:r w:rsidR="004A4501" w:rsidRPr="00024334">
        <w:rPr>
          <w:rFonts w:asciiTheme="majorBidi" w:hAnsiTheme="majorBidi" w:cs="B Nazanin"/>
          <w:sz w:val="28"/>
          <w:szCs w:val="28"/>
          <w:rtl/>
        </w:rPr>
        <w:t xml:space="preserve"> </w:t>
      </w:r>
      <w:r w:rsidRPr="00024334">
        <w:rPr>
          <w:rFonts w:asciiTheme="majorBidi" w:hAnsiTheme="majorBidi" w:cs="B Nazanin"/>
          <w:sz w:val="28"/>
          <w:szCs w:val="28"/>
          <w:rtl/>
        </w:rPr>
        <w:t>عاطفی و</w:t>
      </w:r>
      <w:r w:rsidR="004A4501" w:rsidRPr="00024334">
        <w:rPr>
          <w:rFonts w:asciiTheme="majorBidi" w:hAnsiTheme="majorBidi" w:cs="B Nazanin"/>
          <w:sz w:val="28"/>
          <w:szCs w:val="28"/>
          <w:rtl/>
        </w:rPr>
        <w:t xml:space="preserve"> </w:t>
      </w:r>
      <w:r w:rsidRPr="00024334">
        <w:rPr>
          <w:rFonts w:asciiTheme="majorBidi" w:hAnsiTheme="majorBidi" w:cs="B Nazanin"/>
          <w:sz w:val="28"/>
          <w:szCs w:val="28"/>
          <w:rtl/>
        </w:rPr>
        <w:t xml:space="preserve">رفتاري </w:t>
      </w:r>
      <w:r w:rsidR="004A4501" w:rsidRPr="00024334">
        <w:rPr>
          <w:rFonts w:asciiTheme="majorBidi" w:hAnsiTheme="majorBidi" w:cs="B Nazanin"/>
          <w:sz w:val="28"/>
          <w:szCs w:val="28"/>
          <w:rtl/>
        </w:rPr>
        <w:t xml:space="preserve">است. </w:t>
      </w:r>
      <w:r w:rsidRPr="00024334">
        <w:rPr>
          <w:rFonts w:asciiTheme="majorBidi" w:hAnsiTheme="majorBidi" w:cs="B Nazanin"/>
          <w:sz w:val="28"/>
          <w:szCs w:val="28"/>
          <w:rtl/>
        </w:rPr>
        <w:t>بـا توجـه بـه اهمیت و جایگاه تفاوت</w:t>
      </w:r>
      <w:r w:rsidR="004A4501" w:rsidRPr="00024334">
        <w:rPr>
          <w:rFonts w:asciiTheme="majorBidi" w:hAnsiTheme="majorBidi" w:cs="B Nazanin"/>
          <w:sz w:val="28"/>
          <w:szCs w:val="28"/>
          <w:rtl/>
        </w:rPr>
        <w:t xml:space="preserve"> </w:t>
      </w:r>
      <w:r w:rsidRPr="00024334">
        <w:rPr>
          <w:rFonts w:asciiTheme="majorBidi" w:hAnsiTheme="majorBidi" w:cs="B Nazanin"/>
          <w:sz w:val="28"/>
          <w:szCs w:val="28"/>
          <w:rtl/>
        </w:rPr>
        <w:t>هاي فردي و ویژگیهـاي شخصـیتی افراد در سازمانها، در مورد ویژگیهاي شخصیتی دانشمندان نظـرات گونـاگون وتقسـیم بنـدي هـاي مختلفـی را ارائـه داده</w:t>
      </w:r>
      <w:r w:rsidR="004A4501" w:rsidRPr="00024334">
        <w:rPr>
          <w:rFonts w:asciiTheme="majorBidi" w:hAnsiTheme="majorBidi" w:cs="B Nazanin"/>
          <w:sz w:val="28"/>
          <w:szCs w:val="28"/>
          <w:rtl/>
        </w:rPr>
        <w:t xml:space="preserve"> </w:t>
      </w:r>
      <w:r w:rsidRPr="00024334">
        <w:rPr>
          <w:rFonts w:asciiTheme="majorBidi" w:hAnsiTheme="majorBidi" w:cs="B Nazanin"/>
          <w:sz w:val="28"/>
          <w:szCs w:val="28"/>
          <w:rtl/>
        </w:rPr>
        <w:t>اند</w:t>
      </w:r>
      <w:r w:rsidR="004A4501" w:rsidRPr="00024334">
        <w:rPr>
          <w:rFonts w:asciiTheme="majorBidi" w:hAnsiTheme="majorBidi" w:cs="B Nazanin"/>
          <w:sz w:val="28"/>
          <w:szCs w:val="28"/>
          <w:rtl/>
        </w:rPr>
        <w:t>.</w:t>
      </w:r>
      <w:ins w:id="35" w:author="Javad Fadardi" w:date="2018-08-11T23:21:00Z">
        <w:r w:rsidR="00C26EBF">
          <w:rPr>
            <w:rFonts w:asciiTheme="majorBidi" w:hAnsiTheme="majorBidi" w:cs="B Nazanin" w:hint="cs"/>
            <w:sz w:val="28"/>
            <w:szCs w:val="28"/>
            <w:rtl/>
            <w:lang w:bidi="fa-IR"/>
          </w:rPr>
          <w:t xml:space="preserve"> بر اساس نظریه ها و تحقیقات روان </w:t>
        </w:r>
        <w:proofErr w:type="spellStart"/>
        <w:r w:rsidR="00C26EBF">
          <w:rPr>
            <w:rFonts w:asciiTheme="majorBidi" w:hAnsiTheme="majorBidi" w:cs="B Nazanin" w:hint="cs"/>
            <w:sz w:val="28"/>
            <w:szCs w:val="28"/>
            <w:rtl/>
            <w:lang w:bidi="fa-IR"/>
          </w:rPr>
          <w:t>شناسان</w:t>
        </w:r>
        <w:proofErr w:type="spellEnd"/>
        <w:r w:rsidR="00C26EBF">
          <w:rPr>
            <w:rFonts w:asciiTheme="majorBidi" w:hAnsiTheme="majorBidi" w:cs="B Nazanin" w:hint="cs"/>
            <w:sz w:val="28"/>
            <w:szCs w:val="28"/>
            <w:rtl/>
            <w:lang w:bidi="fa-IR"/>
          </w:rPr>
          <w:t xml:space="preserve"> متعدد در دنیا،</w:t>
        </w:r>
      </w:ins>
      <w:r w:rsidR="004A4501" w:rsidRPr="00024334">
        <w:rPr>
          <w:rFonts w:asciiTheme="majorBidi" w:hAnsiTheme="majorBidi" w:cs="B Nazanin"/>
          <w:sz w:val="28"/>
          <w:szCs w:val="28"/>
          <w:rtl/>
        </w:rPr>
        <w:t xml:space="preserve"> </w:t>
      </w:r>
      <w:r w:rsidRPr="00024334">
        <w:rPr>
          <w:rFonts w:asciiTheme="majorBidi" w:hAnsiTheme="majorBidi" w:cs="B Nazanin"/>
          <w:sz w:val="28"/>
          <w:szCs w:val="28"/>
          <w:rtl/>
        </w:rPr>
        <w:t>درمـورد ابعـاد شخصـیتی افراد، به مدل پنج عاملی</w:t>
      </w:r>
      <w:ins w:id="36" w:author="Javad Fadardi" w:date="2018-08-11T23:22:00Z">
        <w:r w:rsidR="00C26EBF">
          <w:rPr>
            <w:rFonts w:asciiTheme="majorBidi" w:hAnsiTheme="majorBidi" w:cs="B Nazanin" w:hint="cs"/>
            <w:sz w:val="28"/>
            <w:szCs w:val="28"/>
            <w:rtl/>
          </w:rPr>
          <w:t xml:space="preserve"> </w:t>
        </w:r>
        <w:commentRangeStart w:id="37"/>
        <w:r w:rsidR="00C26EBF">
          <w:rPr>
            <w:rFonts w:asciiTheme="majorBidi" w:hAnsiTheme="majorBidi" w:cs="B Nazanin" w:hint="cs"/>
            <w:sz w:val="28"/>
            <w:szCs w:val="28"/>
            <w:rtl/>
          </w:rPr>
          <w:t>تقسیم می شوند</w:t>
        </w:r>
      </w:ins>
      <w:ins w:id="38" w:author="Javad Fadardi" w:date="2018-08-11T23:25:00Z">
        <w:r w:rsidR="00C26EBF">
          <w:rPr>
            <w:rFonts w:asciiTheme="majorBidi" w:hAnsiTheme="majorBidi" w:cs="B Nazanin"/>
            <w:sz w:val="28"/>
            <w:szCs w:val="28"/>
          </w:rPr>
          <w:t>.</w:t>
        </w:r>
        <w:commentRangeEnd w:id="37"/>
        <w:r w:rsidR="00C26EBF">
          <w:rPr>
            <w:rStyle w:val="CommentReference"/>
          </w:rPr>
          <w:commentReference w:id="37"/>
        </w:r>
      </w:ins>
    </w:p>
    <w:p w14:paraId="42235D28" w14:textId="0560844A" w:rsidR="00C26EBF" w:rsidRDefault="008D53E1" w:rsidP="00C26EBF">
      <w:pPr>
        <w:bidi/>
        <w:spacing w:after="120" w:line="360" w:lineRule="auto"/>
        <w:jc w:val="both"/>
        <w:rPr>
          <w:ins w:id="39" w:author="Javad Fadardi" w:date="2018-08-11T23:23:00Z"/>
          <w:rFonts w:asciiTheme="majorBidi" w:hAnsiTheme="majorBidi" w:cs="B Nazanin"/>
          <w:sz w:val="28"/>
          <w:szCs w:val="28"/>
          <w:rtl/>
        </w:rPr>
      </w:pPr>
      <w:del w:id="40" w:author="Javad Fadardi" w:date="2018-08-11T23:22:00Z">
        <w:r w:rsidRPr="00024334" w:rsidDel="00C26EBF">
          <w:rPr>
            <w:rFonts w:asciiTheme="majorBidi" w:hAnsiTheme="majorBidi" w:cs="B Nazanin"/>
            <w:sz w:val="28"/>
            <w:szCs w:val="28"/>
            <w:rtl/>
          </w:rPr>
          <w:delText>ت</w:delText>
        </w:r>
      </w:del>
      <w:ins w:id="41" w:author="Javad Fadardi" w:date="2018-08-11T23:22:00Z">
        <w:r w:rsidR="00C26EBF" w:rsidRPr="00024334">
          <w:rPr>
            <w:rFonts w:asciiTheme="majorBidi" w:hAnsiTheme="majorBidi" w:cs="B Nazanin"/>
            <w:sz w:val="28"/>
            <w:szCs w:val="28"/>
            <w:rtl/>
          </w:rPr>
          <w:t>(</w:t>
        </w:r>
      </w:ins>
      <w:ins w:id="42" w:author="Javad Fadardi" w:date="2018-08-11T23:23:00Z">
        <w:r w:rsidR="00C26EBF">
          <w:rPr>
            <w:rFonts w:asciiTheme="majorBidi" w:hAnsiTheme="majorBidi" w:cs="B Nazanin" w:hint="cs"/>
            <w:sz w:val="28"/>
            <w:szCs w:val="28"/>
            <w:rtl/>
          </w:rPr>
          <w:t xml:space="preserve">الف) </w:t>
        </w:r>
      </w:ins>
      <w:ins w:id="43" w:author="Javad Fadardi" w:date="2018-08-11T23:22:00Z">
        <w:r w:rsidR="00C26EBF" w:rsidRPr="00C26EBF">
          <w:rPr>
            <w:rFonts w:asciiTheme="majorBidi" w:hAnsiTheme="majorBidi" w:cs="B Nazanin"/>
            <w:b/>
            <w:bCs/>
            <w:sz w:val="28"/>
            <w:szCs w:val="28"/>
            <w:rtl/>
            <w:rPrChange w:id="44" w:author="Javad Fadardi" w:date="2018-08-11T23:23:00Z">
              <w:rPr>
                <w:rFonts w:asciiTheme="majorBidi" w:hAnsiTheme="majorBidi" w:cs="B Nazanin"/>
                <w:sz w:val="28"/>
                <w:szCs w:val="28"/>
                <w:rtl/>
              </w:rPr>
            </w:rPrChange>
          </w:rPr>
          <w:t>روان رنجوي</w:t>
        </w:r>
      </w:ins>
      <w:ins w:id="45" w:author="Javad Fadardi" w:date="2018-08-11T23:25:00Z">
        <w:r w:rsidR="00C26EBF">
          <w:rPr>
            <w:rFonts w:asciiTheme="majorBidi" w:hAnsiTheme="majorBidi" w:cs="B Nazanin" w:hint="cs"/>
            <w:b/>
            <w:bCs/>
            <w:sz w:val="28"/>
            <w:szCs w:val="28"/>
            <w:rtl/>
          </w:rPr>
          <w:t xml:space="preserve"> (</w:t>
        </w:r>
        <w:r w:rsidR="00C26EBF">
          <w:rPr>
            <w:rFonts w:asciiTheme="majorBidi" w:hAnsiTheme="majorBidi" w:cs="B Nazanin"/>
            <w:b/>
            <w:bCs/>
            <w:sz w:val="28"/>
            <w:szCs w:val="28"/>
          </w:rPr>
          <w:t>Neuroticism</w:t>
        </w:r>
        <w:r w:rsidR="00C26EBF">
          <w:rPr>
            <w:rFonts w:asciiTheme="majorBidi" w:hAnsiTheme="majorBidi" w:cs="B Nazanin" w:hint="cs"/>
            <w:b/>
            <w:bCs/>
            <w:sz w:val="28"/>
            <w:szCs w:val="28"/>
            <w:rtl/>
          </w:rPr>
          <w:t>)</w:t>
        </w:r>
      </w:ins>
      <w:ins w:id="46" w:author="Javad Fadardi" w:date="2018-08-11T23:23:00Z">
        <w:r w:rsidR="00C26EBF">
          <w:rPr>
            <w:rFonts w:asciiTheme="majorBidi" w:hAnsiTheme="majorBidi" w:cs="B Nazanin" w:hint="cs"/>
            <w:sz w:val="28"/>
            <w:szCs w:val="28"/>
            <w:rtl/>
          </w:rPr>
          <w:t>.</w:t>
        </w:r>
      </w:ins>
      <w:r w:rsidRPr="00024334">
        <w:rPr>
          <w:rFonts w:asciiTheme="majorBidi" w:hAnsiTheme="majorBidi" w:cs="B Nazanin"/>
          <w:sz w:val="28"/>
          <w:szCs w:val="28"/>
          <w:rtl/>
        </w:rPr>
        <w:t xml:space="preserve"> افـراد بـه تجربـه اضـطراب، تنش، خصومت، کمرویی، تفکر غیرمنطقی، افسردگی وعزت نفس پایین</w:t>
      </w:r>
      <w:r w:rsidR="00DF488E" w:rsidRPr="00024334">
        <w:rPr>
          <w:rFonts w:asciiTheme="majorBidi" w:hAnsiTheme="majorBidi" w:cs="B Nazanin"/>
          <w:sz w:val="28"/>
          <w:szCs w:val="28"/>
          <w:rtl/>
        </w:rPr>
        <w:t xml:space="preserve"> </w:t>
      </w:r>
      <w:del w:id="47" w:author="Javad Fadardi" w:date="2018-08-11T23:22:00Z">
        <w:r w:rsidRPr="00024334" w:rsidDel="00C26EBF">
          <w:rPr>
            <w:rFonts w:asciiTheme="majorBidi" w:hAnsiTheme="majorBidi" w:cs="B Nazanin"/>
            <w:sz w:val="28"/>
            <w:szCs w:val="28"/>
            <w:rtl/>
          </w:rPr>
          <w:delText>(روان</w:delText>
        </w:r>
        <w:r w:rsidR="00CB72A8" w:rsidRPr="00024334" w:rsidDel="00C26EBF">
          <w:rPr>
            <w:rFonts w:asciiTheme="majorBidi" w:hAnsiTheme="majorBidi" w:cs="B Nazanin"/>
            <w:sz w:val="28"/>
            <w:szCs w:val="28"/>
            <w:rtl/>
          </w:rPr>
          <w:delText xml:space="preserve"> </w:delText>
        </w:r>
        <w:r w:rsidRPr="00024334" w:rsidDel="00C26EBF">
          <w:rPr>
            <w:rFonts w:asciiTheme="majorBidi" w:hAnsiTheme="majorBidi" w:cs="B Nazanin"/>
            <w:sz w:val="28"/>
            <w:szCs w:val="28"/>
            <w:rtl/>
          </w:rPr>
          <w:delText>رنجوي</w:delText>
        </w:r>
        <w:r w:rsidR="00DF488E" w:rsidRPr="00024334" w:rsidDel="00C26EBF">
          <w:rPr>
            <w:rFonts w:asciiTheme="majorBidi" w:hAnsiTheme="majorBidi" w:cs="B Nazanin"/>
            <w:sz w:val="28"/>
            <w:szCs w:val="28"/>
            <w:rtl/>
          </w:rPr>
          <w:delText>)،</w:delText>
        </w:r>
        <w:r w:rsidRPr="00024334" w:rsidDel="00C26EBF">
          <w:rPr>
            <w:rFonts w:asciiTheme="majorBidi" w:hAnsiTheme="majorBidi" w:cs="B Nazanin"/>
            <w:sz w:val="28"/>
            <w:szCs w:val="28"/>
            <w:rtl/>
          </w:rPr>
          <w:delText xml:space="preserve"> </w:delText>
        </w:r>
      </w:del>
    </w:p>
    <w:p w14:paraId="26B5CDB2" w14:textId="08EB5123" w:rsidR="00C26EBF" w:rsidRDefault="00C26EBF" w:rsidP="00C26EBF">
      <w:pPr>
        <w:bidi/>
        <w:spacing w:after="120" w:line="360" w:lineRule="auto"/>
        <w:jc w:val="both"/>
        <w:rPr>
          <w:ins w:id="48" w:author="Javad Fadardi" w:date="2018-08-11T23:23:00Z"/>
          <w:rFonts w:asciiTheme="majorBidi" w:hAnsiTheme="majorBidi" w:cs="B Nazanin"/>
          <w:sz w:val="28"/>
          <w:szCs w:val="28"/>
          <w:rtl/>
        </w:rPr>
      </w:pPr>
      <w:ins w:id="49" w:author="Javad Fadardi" w:date="2018-08-11T23:23:00Z">
        <w:r w:rsidRPr="00024334">
          <w:rPr>
            <w:rFonts w:asciiTheme="majorBidi" w:hAnsiTheme="majorBidi" w:cs="B Nazanin"/>
            <w:sz w:val="28"/>
            <w:szCs w:val="28"/>
            <w:rtl/>
          </w:rPr>
          <w:t>(</w:t>
        </w:r>
      </w:ins>
      <w:ins w:id="50" w:author="Javad Fadardi" w:date="2018-08-11T23:25:00Z">
        <w:r>
          <w:rPr>
            <w:rFonts w:asciiTheme="majorBidi" w:hAnsiTheme="majorBidi" w:cs="B Nazanin" w:hint="cs"/>
            <w:sz w:val="28"/>
            <w:szCs w:val="28"/>
            <w:rtl/>
          </w:rPr>
          <w:t xml:space="preserve">) </w:t>
        </w:r>
      </w:ins>
      <w:ins w:id="51" w:author="Javad Fadardi" w:date="2018-08-11T23:23:00Z">
        <w:r w:rsidRPr="00C26EBF">
          <w:rPr>
            <w:rFonts w:asciiTheme="majorBidi" w:hAnsiTheme="majorBidi" w:cs="B Nazanin"/>
            <w:b/>
            <w:bCs/>
            <w:sz w:val="28"/>
            <w:szCs w:val="28"/>
            <w:rtl/>
            <w:rPrChange w:id="52" w:author="Javad Fadardi" w:date="2018-08-11T23:25:00Z">
              <w:rPr>
                <w:rFonts w:asciiTheme="majorBidi" w:hAnsiTheme="majorBidi" w:cs="B Nazanin"/>
                <w:sz w:val="28"/>
                <w:szCs w:val="28"/>
                <w:rtl/>
              </w:rPr>
            </w:rPrChange>
          </w:rPr>
          <w:t>برون گرایی</w:t>
        </w:r>
      </w:ins>
      <w:ins w:id="53" w:author="Javad Fadardi" w:date="2018-08-11T23:26:00Z">
        <w:r w:rsidR="00DC5D3D">
          <w:rPr>
            <w:rFonts w:asciiTheme="majorBidi" w:hAnsiTheme="majorBidi" w:cs="B Nazanin" w:hint="cs"/>
            <w:b/>
            <w:bCs/>
            <w:sz w:val="28"/>
            <w:szCs w:val="28"/>
            <w:rtl/>
            <w:lang w:bidi="fa-IR"/>
          </w:rPr>
          <w:t xml:space="preserve"> (</w:t>
        </w:r>
        <w:r w:rsidR="00DC5D3D">
          <w:rPr>
            <w:rFonts w:asciiTheme="majorBidi" w:hAnsiTheme="majorBidi" w:cs="B Nazanin"/>
            <w:b/>
            <w:bCs/>
            <w:sz w:val="28"/>
            <w:szCs w:val="28"/>
            <w:lang w:bidi="fa-IR"/>
          </w:rPr>
          <w:t>Extr</w:t>
        </w:r>
      </w:ins>
      <w:ins w:id="54" w:author="Javad Fadardi" w:date="2018-08-11T23:27:00Z">
        <w:r w:rsidR="00DC5D3D">
          <w:rPr>
            <w:rFonts w:asciiTheme="majorBidi" w:hAnsiTheme="majorBidi" w:cs="B Nazanin"/>
            <w:b/>
            <w:bCs/>
            <w:sz w:val="28"/>
            <w:szCs w:val="28"/>
            <w:lang w:bidi="fa-IR"/>
          </w:rPr>
          <w:t>aversion</w:t>
        </w:r>
      </w:ins>
      <w:ins w:id="55" w:author="Javad Fadardi" w:date="2018-08-11T23:26:00Z">
        <w:r w:rsidR="00DC5D3D">
          <w:rPr>
            <w:rFonts w:asciiTheme="majorBidi" w:hAnsiTheme="majorBidi" w:cs="B Nazanin" w:hint="cs"/>
            <w:b/>
            <w:bCs/>
            <w:sz w:val="28"/>
            <w:szCs w:val="28"/>
            <w:rtl/>
            <w:lang w:bidi="fa-IR"/>
          </w:rPr>
          <w:t>)</w:t>
        </w:r>
      </w:ins>
      <w:ins w:id="56" w:author="Javad Fadardi" w:date="2018-08-11T23:25:00Z">
        <w:r>
          <w:rPr>
            <w:rFonts w:asciiTheme="majorBidi" w:hAnsiTheme="majorBidi" w:cs="B Nazanin" w:hint="cs"/>
            <w:sz w:val="28"/>
            <w:szCs w:val="28"/>
            <w:rtl/>
          </w:rPr>
          <w:t>.</w:t>
        </w:r>
      </w:ins>
      <w:ins w:id="57" w:author="Javad Fadardi" w:date="2018-08-11T23:23:00Z">
        <w:r w:rsidRPr="00024334">
          <w:rPr>
            <w:rFonts w:asciiTheme="majorBidi" w:hAnsiTheme="majorBidi" w:cs="B Nazanin"/>
            <w:sz w:val="28"/>
            <w:szCs w:val="28"/>
            <w:rtl/>
          </w:rPr>
          <w:t xml:space="preserve"> </w:t>
        </w:r>
      </w:ins>
      <w:r w:rsidR="008D53E1" w:rsidRPr="00024334">
        <w:rPr>
          <w:rFonts w:asciiTheme="majorBidi" w:hAnsiTheme="majorBidi" w:cs="B Nazanin"/>
          <w:sz w:val="28"/>
          <w:szCs w:val="28"/>
          <w:rtl/>
        </w:rPr>
        <w:t>تمایل فرد بـه معطـوف سـاختن توجه و</w:t>
      </w:r>
      <w:r w:rsidR="00DF488E"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انـرژي خـویش بـه دنیـاي بیـرون از خود،</w:t>
      </w:r>
      <w:r w:rsidR="00DF488E"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توجـه بـه اشـخاص دیگـر و</w:t>
      </w:r>
      <w:r w:rsidR="00CB72A8"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لـذت بـردن از</w:t>
      </w:r>
      <w:r w:rsidR="00CB72A8"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داشـتن تعامـل بـا سـایرین</w:t>
      </w:r>
      <w:r w:rsidR="00CB72A8" w:rsidRPr="00024334">
        <w:rPr>
          <w:rFonts w:asciiTheme="majorBidi" w:hAnsiTheme="majorBidi" w:cs="B Nazanin"/>
          <w:sz w:val="28"/>
          <w:szCs w:val="28"/>
          <w:rtl/>
        </w:rPr>
        <w:t xml:space="preserve"> </w:t>
      </w:r>
      <w:del w:id="58" w:author="Javad Fadardi" w:date="2018-08-11T23:23:00Z">
        <w:r w:rsidR="00CB72A8" w:rsidRPr="00024334" w:rsidDel="00C26EBF">
          <w:rPr>
            <w:rFonts w:asciiTheme="majorBidi" w:hAnsiTheme="majorBidi" w:cs="B Nazanin"/>
            <w:sz w:val="28"/>
            <w:szCs w:val="28"/>
            <w:rtl/>
          </w:rPr>
          <w:delText xml:space="preserve">(برون گرایی)، </w:delText>
        </w:r>
      </w:del>
    </w:p>
    <w:p w14:paraId="07D3CDC5" w14:textId="60E86489" w:rsidR="00C26EBF" w:rsidRDefault="00C26EBF" w:rsidP="00C26EBF">
      <w:pPr>
        <w:bidi/>
        <w:spacing w:after="120" w:line="360" w:lineRule="auto"/>
        <w:jc w:val="both"/>
        <w:rPr>
          <w:ins w:id="59" w:author="Javad Fadardi" w:date="2018-08-11T23:23:00Z"/>
          <w:rFonts w:asciiTheme="majorBidi" w:hAnsiTheme="majorBidi" w:cs="B Nazanin"/>
          <w:sz w:val="28"/>
          <w:szCs w:val="28"/>
          <w:rtl/>
        </w:rPr>
      </w:pPr>
      <w:ins w:id="60" w:author="Javad Fadardi" w:date="2018-08-11T23:23:00Z">
        <w:r w:rsidRPr="00024334">
          <w:rPr>
            <w:rFonts w:asciiTheme="majorBidi" w:hAnsiTheme="majorBidi" w:cs="B Nazanin"/>
            <w:sz w:val="28"/>
            <w:szCs w:val="28"/>
            <w:rtl/>
          </w:rPr>
          <w:t>(</w:t>
        </w:r>
      </w:ins>
      <w:ins w:id="61" w:author="Javad Fadardi" w:date="2018-08-11T23:24:00Z">
        <w:r>
          <w:rPr>
            <w:rFonts w:asciiTheme="majorBidi" w:hAnsiTheme="majorBidi" w:cs="B Nazanin" w:hint="cs"/>
            <w:sz w:val="28"/>
            <w:szCs w:val="28"/>
            <w:rtl/>
          </w:rPr>
          <w:t>)</w:t>
        </w:r>
      </w:ins>
      <w:ins w:id="62" w:author="Javad Fadardi" w:date="2018-08-11T23:25:00Z">
        <w:r>
          <w:rPr>
            <w:rFonts w:asciiTheme="majorBidi" w:hAnsiTheme="majorBidi" w:cs="B Nazanin" w:hint="cs"/>
            <w:sz w:val="28"/>
            <w:szCs w:val="28"/>
            <w:rtl/>
          </w:rPr>
          <w:t xml:space="preserve"> </w:t>
        </w:r>
      </w:ins>
      <w:ins w:id="63" w:author="Javad Fadardi" w:date="2018-08-11T23:23:00Z">
        <w:r w:rsidRPr="00C26EBF">
          <w:rPr>
            <w:rFonts w:asciiTheme="majorBidi" w:hAnsiTheme="majorBidi" w:cs="B Nazanin"/>
            <w:b/>
            <w:bCs/>
            <w:sz w:val="28"/>
            <w:szCs w:val="28"/>
            <w:rtl/>
            <w:rPrChange w:id="64" w:author="Javad Fadardi" w:date="2018-08-11T23:25:00Z">
              <w:rPr>
                <w:rFonts w:asciiTheme="majorBidi" w:hAnsiTheme="majorBidi" w:cs="B Nazanin"/>
                <w:sz w:val="28"/>
                <w:szCs w:val="28"/>
                <w:rtl/>
              </w:rPr>
            </w:rPrChange>
          </w:rPr>
          <w:t xml:space="preserve">گشــودگی نســبت بــه </w:t>
        </w:r>
        <w:r w:rsidRPr="00C26EBF">
          <w:rPr>
            <w:rFonts w:asciiTheme="majorBidi" w:hAnsiTheme="majorBidi" w:cs="B Nazanin"/>
            <w:b/>
            <w:bCs/>
            <w:sz w:val="28"/>
            <w:szCs w:val="28"/>
            <w:rPrChange w:id="65" w:author="Javad Fadardi" w:date="2018-08-11T23:25:00Z">
              <w:rPr>
                <w:rFonts w:asciiTheme="majorBidi" w:hAnsiTheme="majorBidi" w:cs="B Nazanin"/>
                <w:sz w:val="28"/>
                <w:szCs w:val="28"/>
              </w:rPr>
            </w:rPrChange>
          </w:rPr>
          <w:t xml:space="preserve"> </w:t>
        </w:r>
        <w:r w:rsidRPr="00C26EBF">
          <w:rPr>
            <w:rFonts w:asciiTheme="majorBidi" w:hAnsiTheme="majorBidi" w:cs="B Nazanin"/>
            <w:b/>
            <w:bCs/>
            <w:sz w:val="28"/>
            <w:szCs w:val="28"/>
            <w:rtl/>
            <w:rPrChange w:id="66" w:author="Javad Fadardi" w:date="2018-08-11T23:25:00Z">
              <w:rPr>
                <w:rFonts w:asciiTheme="majorBidi" w:hAnsiTheme="majorBidi" w:cs="B Nazanin"/>
                <w:sz w:val="28"/>
                <w:szCs w:val="28"/>
                <w:rtl/>
              </w:rPr>
            </w:rPrChange>
          </w:rPr>
          <w:t>پذیرش تجربه</w:t>
        </w:r>
      </w:ins>
      <w:ins w:id="67" w:author="Javad Fadardi" w:date="2018-08-11T23:27:00Z">
        <w:r w:rsidR="00DC5D3D">
          <w:rPr>
            <w:rFonts w:asciiTheme="majorBidi" w:hAnsiTheme="majorBidi" w:cs="B Nazanin" w:hint="cs"/>
            <w:b/>
            <w:bCs/>
            <w:sz w:val="28"/>
            <w:szCs w:val="28"/>
            <w:rtl/>
          </w:rPr>
          <w:t xml:space="preserve"> (</w:t>
        </w:r>
      </w:ins>
      <w:ins w:id="68" w:author="Javad Fadardi" w:date="2018-08-11T23:28:00Z">
        <w:r w:rsidR="00DC5D3D">
          <w:rPr>
            <w:rFonts w:asciiTheme="majorBidi" w:hAnsiTheme="majorBidi" w:cs="B Nazanin"/>
            <w:b/>
            <w:bCs/>
            <w:sz w:val="28"/>
            <w:szCs w:val="28"/>
          </w:rPr>
          <w:t>Openness to experience</w:t>
        </w:r>
      </w:ins>
      <w:ins w:id="69" w:author="Javad Fadardi" w:date="2018-08-11T23:27:00Z">
        <w:r w:rsidR="00DC5D3D">
          <w:rPr>
            <w:rFonts w:asciiTheme="majorBidi" w:hAnsiTheme="majorBidi" w:cs="B Nazanin" w:hint="cs"/>
            <w:b/>
            <w:bCs/>
            <w:sz w:val="28"/>
            <w:szCs w:val="28"/>
            <w:rtl/>
          </w:rPr>
          <w:t>)</w:t>
        </w:r>
      </w:ins>
      <w:ins w:id="70" w:author="Javad Fadardi" w:date="2018-08-11T23:25:00Z">
        <w:r>
          <w:rPr>
            <w:rFonts w:asciiTheme="majorBidi" w:hAnsiTheme="majorBidi" w:cs="B Nazanin" w:hint="cs"/>
            <w:sz w:val="28"/>
            <w:szCs w:val="28"/>
            <w:rtl/>
          </w:rPr>
          <w:t>.</w:t>
        </w:r>
      </w:ins>
      <w:ins w:id="71" w:author="Javad Fadardi" w:date="2018-08-11T23:24:00Z">
        <w:r>
          <w:rPr>
            <w:rFonts w:asciiTheme="majorBidi" w:hAnsiTheme="majorBidi" w:cs="B Nazanin" w:hint="cs"/>
            <w:sz w:val="28"/>
            <w:szCs w:val="28"/>
            <w:rtl/>
          </w:rPr>
          <w:t xml:space="preserve"> </w:t>
        </w:r>
      </w:ins>
      <w:r w:rsidR="008D53E1" w:rsidRPr="00024334">
        <w:rPr>
          <w:rFonts w:asciiTheme="majorBidi" w:hAnsiTheme="majorBidi" w:cs="B Nazanin"/>
          <w:sz w:val="28"/>
          <w:szCs w:val="28"/>
          <w:rtl/>
        </w:rPr>
        <w:t>جسـتجوي فعـال فـرد بـراي بهـره</w:t>
      </w:r>
      <w:r w:rsidR="00CB72A8" w:rsidRPr="00024334">
        <w:rPr>
          <w:rFonts w:asciiTheme="majorBidi" w:hAnsiTheme="majorBidi" w:cs="B Nazanin"/>
          <w:sz w:val="28"/>
          <w:szCs w:val="28"/>
          <w:rtl/>
        </w:rPr>
        <w:t xml:space="preserve"> گیـري </w:t>
      </w:r>
      <w:r w:rsidR="008D53E1" w:rsidRPr="00024334">
        <w:rPr>
          <w:rFonts w:asciiTheme="majorBidi" w:hAnsiTheme="majorBidi" w:cs="B Nazanin"/>
          <w:sz w:val="28"/>
          <w:szCs w:val="28"/>
          <w:rtl/>
        </w:rPr>
        <w:t>از</w:t>
      </w:r>
      <w:r w:rsidR="00CB72A8"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تجــارب دیگــران وکشــش فردبــه کنجکاوي،عشــق بــه هنر،تخیــل، روشــنفکري و نــوآوري</w:t>
      </w:r>
      <w:r w:rsidR="00CB72A8" w:rsidRPr="00024334">
        <w:rPr>
          <w:rFonts w:asciiTheme="majorBidi" w:hAnsiTheme="majorBidi" w:cs="B Nazanin"/>
          <w:sz w:val="28"/>
          <w:szCs w:val="28"/>
          <w:rtl/>
        </w:rPr>
        <w:t xml:space="preserve"> </w:t>
      </w:r>
      <w:del w:id="72" w:author="Javad Fadardi" w:date="2018-08-11T23:23:00Z">
        <w:r w:rsidR="008D53E1" w:rsidRPr="00024334" w:rsidDel="00C26EBF">
          <w:rPr>
            <w:rFonts w:asciiTheme="majorBidi" w:hAnsiTheme="majorBidi" w:cs="B Nazanin"/>
            <w:sz w:val="28"/>
            <w:szCs w:val="28"/>
            <w:rtl/>
          </w:rPr>
          <w:delText xml:space="preserve">(گشــودگی نســبت بــه </w:delText>
        </w:r>
        <w:r w:rsidR="008D53E1" w:rsidRPr="00024334" w:rsidDel="00C26EBF">
          <w:rPr>
            <w:rFonts w:asciiTheme="majorBidi" w:hAnsiTheme="majorBidi" w:cs="B Nazanin"/>
            <w:sz w:val="28"/>
            <w:szCs w:val="28"/>
          </w:rPr>
          <w:delText xml:space="preserve"> </w:delText>
        </w:r>
        <w:r w:rsidR="008D53E1" w:rsidRPr="00024334" w:rsidDel="00C26EBF">
          <w:rPr>
            <w:rFonts w:asciiTheme="majorBidi" w:hAnsiTheme="majorBidi" w:cs="B Nazanin"/>
            <w:sz w:val="28"/>
            <w:szCs w:val="28"/>
            <w:rtl/>
          </w:rPr>
          <w:delText>پذیرش تجربه</w:delText>
        </w:r>
        <w:r w:rsidR="00CB72A8" w:rsidRPr="00024334" w:rsidDel="00C26EBF">
          <w:rPr>
            <w:rFonts w:asciiTheme="majorBidi" w:hAnsiTheme="majorBidi" w:cs="B Nazanin"/>
            <w:sz w:val="28"/>
            <w:szCs w:val="28"/>
            <w:rtl/>
          </w:rPr>
          <w:delText>)</w:delText>
        </w:r>
      </w:del>
      <w:r w:rsidR="00CB72A8" w:rsidRPr="00024334">
        <w:rPr>
          <w:rFonts w:asciiTheme="majorBidi" w:hAnsiTheme="majorBidi" w:cs="B Nazanin"/>
          <w:sz w:val="28"/>
          <w:szCs w:val="28"/>
          <w:rtl/>
        </w:rPr>
        <w:t xml:space="preserve">، </w:t>
      </w:r>
    </w:p>
    <w:p w14:paraId="623ADB7C" w14:textId="30B1E14A" w:rsidR="00C26EBF" w:rsidRDefault="00C26EBF" w:rsidP="00C26EBF">
      <w:pPr>
        <w:bidi/>
        <w:spacing w:after="120" w:line="360" w:lineRule="auto"/>
        <w:jc w:val="both"/>
        <w:rPr>
          <w:ins w:id="73" w:author="Javad Fadardi" w:date="2018-08-11T23:23:00Z"/>
          <w:rFonts w:asciiTheme="majorBidi" w:hAnsiTheme="majorBidi" w:cs="B Nazanin"/>
          <w:sz w:val="28"/>
          <w:szCs w:val="28"/>
          <w:rtl/>
        </w:rPr>
      </w:pPr>
      <w:ins w:id="74" w:author="Javad Fadardi" w:date="2018-08-11T23:23:00Z">
        <w:r w:rsidRPr="00024334">
          <w:rPr>
            <w:rFonts w:asciiTheme="majorBidi" w:hAnsiTheme="majorBidi" w:cs="B Nazanin"/>
            <w:sz w:val="28"/>
            <w:szCs w:val="28"/>
            <w:rtl/>
          </w:rPr>
          <w:t>(</w:t>
        </w:r>
      </w:ins>
      <w:ins w:id="75" w:author="Javad Fadardi" w:date="2018-08-11T23:24:00Z">
        <w:r>
          <w:rPr>
            <w:rFonts w:asciiTheme="majorBidi" w:hAnsiTheme="majorBidi" w:cs="B Nazanin" w:hint="cs"/>
            <w:sz w:val="28"/>
            <w:szCs w:val="28"/>
            <w:rtl/>
          </w:rPr>
          <w:t xml:space="preserve">) </w:t>
        </w:r>
      </w:ins>
      <w:ins w:id="76" w:author="Javad Fadardi" w:date="2018-08-11T23:23:00Z">
        <w:r w:rsidRPr="00C26EBF">
          <w:rPr>
            <w:rFonts w:asciiTheme="majorBidi" w:hAnsiTheme="majorBidi" w:cs="B Nazanin"/>
            <w:b/>
            <w:bCs/>
            <w:sz w:val="28"/>
            <w:szCs w:val="28"/>
            <w:rtl/>
          </w:rPr>
          <w:t>وظیفـــه شناســـی</w:t>
        </w:r>
      </w:ins>
      <w:ins w:id="77" w:author="Javad Fadardi" w:date="2018-08-11T23:27:00Z">
        <w:r w:rsidR="00DC5D3D">
          <w:rPr>
            <w:rFonts w:asciiTheme="majorBidi" w:hAnsiTheme="majorBidi" w:cs="B Nazanin" w:hint="cs"/>
            <w:b/>
            <w:bCs/>
            <w:sz w:val="28"/>
            <w:szCs w:val="28"/>
            <w:rtl/>
          </w:rPr>
          <w:t xml:space="preserve"> (</w:t>
        </w:r>
      </w:ins>
      <w:ins w:id="78" w:author="Javad Fadardi" w:date="2018-08-11T23:28:00Z">
        <w:r w:rsidR="00DC5D3D">
          <w:rPr>
            <w:rFonts w:asciiTheme="majorBidi" w:hAnsiTheme="majorBidi" w:cs="B Nazanin"/>
            <w:b/>
            <w:bCs/>
            <w:sz w:val="28"/>
            <w:szCs w:val="28"/>
          </w:rPr>
          <w:t>Conscientiousness</w:t>
        </w:r>
      </w:ins>
      <w:ins w:id="79" w:author="Javad Fadardi" w:date="2018-08-11T23:27:00Z">
        <w:r w:rsidR="00DC5D3D">
          <w:rPr>
            <w:rFonts w:asciiTheme="majorBidi" w:hAnsiTheme="majorBidi" w:cs="B Nazanin" w:hint="cs"/>
            <w:b/>
            <w:bCs/>
            <w:sz w:val="28"/>
            <w:szCs w:val="28"/>
            <w:rtl/>
          </w:rPr>
          <w:t>)</w:t>
        </w:r>
      </w:ins>
      <w:ins w:id="80" w:author="Javad Fadardi" w:date="2018-08-11T23:24:00Z">
        <w:r w:rsidRPr="00C26EBF">
          <w:rPr>
            <w:rFonts w:asciiTheme="majorBidi" w:hAnsiTheme="majorBidi" w:cs="B Nazanin" w:hint="cs"/>
            <w:b/>
            <w:bCs/>
            <w:sz w:val="28"/>
            <w:szCs w:val="28"/>
            <w:rtl/>
          </w:rPr>
          <w:t>.</w:t>
        </w:r>
      </w:ins>
      <w:ins w:id="81" w:author="Javad Fadardi" w:date="2018-08-11T23:23:00Z">
        <w:r w:rsidRPr="00024334">
          <w:rPr>
            <w:rFonts w:asciiTheme="majorBidi" w:hAnsiTheme="majorBidi" w:cs="B Nazanin"/>
            <w:sz w:val="28"/>
            <w:szCs w:val="28"/>
            <w:rtl/>
          </w:rPr>
          <w:t xml:space="preserve"> </w:t>
        </w:r>
      </w:ins>
      <w:r w:rsidR="008D53E1" w:rsidRPr="00024334">
        <w:rPr>
          <w:rFonts w:asciiTheme="majorBidi" w:hAnsiTheme="majorBidi" w:cs="B Nazanin"/>
          <w:sz w:val="28"/>
          <w:szCs w:val="28"/>
          <w:rtl/>
        </w:rPr>
        <w:t>گـرایش افـراد بـراي احتـرام گذاشـتن بـه دیگــران و</w:t>
      </w:r>
      <w:r w:rsidR="00CB72A8"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 xml:space="preserve">داشــتن توافــق و همــاهنگی زیــاد بــا آنهــا </w:t>
      </w:r>
      <w:del w:id="82" w:author="Javad Fadardi" w:date="2018-08-11T23:23:00Z">
        <w:r w:rsidR="00CB72A8" w:rsidRPr="00024334" w:rsidDel="00C26EBF">
          <w:rPr>
            <w:rFonts w:asciiTheme="majorBidi" w:hAnsiTheme="majorBidi" w:cs="B Nazanin"/>
            <w:sz w:val="28"/>
            <w:szCs w:val="28"/>
            <w:rtl/>
          </w:rPr>
          <w:delText>(</w:delText>
        </w:r>
        <w:r w:rsidR="008D53E1" w:rsidRPr="00024334" w:rsidDel="00C26EBF">
          <w:rPr>
            <w:rFonts w:asciiTheme="majorBidi" w:hAnsiTheme="majorBidi" w:cs="B Nazanin"/>
            <w:sz w:val="28"/>
            <w:szCs w:val="28"/>
            <w:rtl/>
          </w:rPr>
          <w:delText>وظیفـــه</w:delText>
        </w:r>
        <w:r w:rsidR="00CB72A8" w:rsidRPr="00024334" w:rsidDel="00C26EBF">
          <w:rPr>
            <w:rFonts w:asciiTheme="majorBidi" w:hAnsiTheme="majorBidi" w:cs="B Nazanin"/>
            <w:sz w:val="28"/>
            <w:szCs w:val="28"/>
            <w:rtl/>
          </w:rPr>
          <w:delText xml:space="preserve"> </w:delText>
        </w:r>
        <w:r w:rsidR="008D53E1" w:rsidRPr="00024334" w:rsidDel="00C26EBF">
          <w:rPr>
            <w:rFonts w:asciiTheme="majorBidi" w:hAnsiTheme="majorBidi" w:cs="B Nazanin"/>
            <w:sz w:val="28"/>
            <w:szCs w:val="28"/>
            <w:rtl/>
          </w:rPr>
          <w:delText xml:space="preserve">شناســـی)، </w:delText>
        </w:r>
      </w:del>
    </w:p>
    <w:p w14:paraId="591518DF" w14:textId="77777777" w:rsidR="00DC5D3D" w:rsidRDefault="00C26EBF" w:rsidP="00C26EBF">
      <w:pPr>
        <w:bidi/>
        <w:spacing w:after="120" w:line="360" w:lineRule="auto"/>
        <w:jc w:val="both"/>
        <w:rPr>
          <w:ins w:id="83" w:author="Javad Fadardi" w:date="2018-08-11T23:28:00Z"/>
          <w:rFonts w:asciiTheme="majorBidi" w:hAnsiTheme="majorBidi" w:cs="B Nazanin"/>
          <w:sz w:val="28"/>
          <w:szCs w:val="28"/>
        </w:rPr>
      </w:pPr>
      <w:ins w:id="84" w:author="Javad Fadardi" w:date="2018-08-11T23:24:00Z">
        <w:r w:rsidRPr="00024334">
          <w:rPr>
            <w:rFonts w:asciiTheme="majorBidi" w:hAnsiTheme="majorBidi" w:cs="B Nazanin"/>
            <w:sz w:val="28"/>
            <w:szCs w:val="28"/>
            <w:rtl/>
          </w:rPr>
          <w:t>(</w:t>
        </w:r>
        <w:r>
          <w:rPr>
            <w:rFonts w:asciiTheme="majorBidi" w:hAnsiTheme="majorBidi" w:cs="B Nazanin" w:hint="cs"/>
            <w:sz w:val="28"/>
            <w:szCs w:val="28"/>
            <w:rtl/>
          </w:rPr>
          <w:t xml:space="preserve">) </w:t>
        </w:r>
        <w:commentRangeStart w:id="85"/>
        <w:r w:rsidRPr="00C26EBF">
          <w:rPr>
            <w:rFonts w:asciiTheme="majorBidi" w:hAnsiTheme="majorBidi" w:cs="B Nazanin"/>
            <w:b/>
            <w:bCs/>
            <w:sz w:val="28"/>
            <w:szCs w:val="28"/>
            <w:rtl/>
          </w:rPr>
          <w:t>تطابق پذیري</w:t>
        </w:r>
      </w:ins>
      <w:ins w:id="86" w:author="Javad Fadardi" w:date="2018-08-11T23:27:00Z">
        <w:r w:rsidR="00DC5D3D">
          <w:rPr>
            <w:rFonts w:asciiTheme="majorBidi" w:hAnsiTheme="majorBidi" w:cs="B Nazanin" w:hint="cs"/>
            <w:b/>
            <w:bCs/>
            <w:sz w:val="28"/>
            <w:szCs w:val="28"/>
            <w:rtl/>
          </w:rPr>
          <w:t xml:space="preserve"> </w:t>
        </w:r>
        <w:commentRangeEnd w:id="85"/>
        <w:r w:rsidR="00DC5D3D">
          <w:rPr>
            <w:rStyle w:val="CommentReference"/>
            <w:rtl/>
          </w:rPr>
          <w:commentReference w:id="85"/>
        </w:r>
        <w:r w:rsidR="00DC5D3D">
          <w:rPr>
            <w:rFonts w:asciiTheme="majorBidi" w:hAnsiTheme="majorBidi" w:cs="B Nazanin" w:hint="cs"/>
            <w:b/>
            <w:bCs/>
            <w:sz w:val="28"/>
            <w:szCs w:val="28"/>
            <w:rtl/>
          </w:rPr>
          <w:t>(</w:t>
        </w:r>
      </w:ins>
      <w:ins w:id="87" w:author="Javad Fadardi" w:date="2018-08-11T23:28:00Z">
        <w:r w:rsidR="00DC5D3D">
          <w:rPr>
            <w:rFonts w:asciiTheme="majorBidi" w:hAnsiTheme="majorBidi" w:cs="B Nazanin"/>
            <w:b/>
            <w:bCs/>
            <w:sz w:val="28"/>
            <w:szCs w:val="28"/>
          </w:rPr>
          <w:t>Agreeableness</w:t>
        </w:r>
      </w:ins>
      <w:ins w:id="88" w:author="Javad Fadardi" w:date="2018-08-11T23:27:00Z">
        <w:r w:rsidR="00DC5D3D">
          <w:rPr>
            <w:rFonts w:asciiTheme="majorBidi" w:hAnsiTheme="majorBidi" w:cs="B Nazanin" w:hint="cs"/>
            <w:b/>
            <w:bCs/>
            <w:sz w:val="28"/>
            <w:szCs w:val="28"/>
            <w:rtl/>
          </w:rPr>
          <w:t>)</w:t>
        </w:r>
      </w:ins>
      <w:ins w:id="89" w:author="Javad Fadardi" w:date="2018-08-11T23:24:00Z">
        <w:r w:rsidRPr="00C26EBF">
          <w:rPr>
            <w:rFonts w:asciiTheme="majorBidi" w:hAnsiTheme="majorBidi" w:cs="B Nazanin" w:hint="cs"/>
            <w:b/>
            <w:bCs/>
            <w:sz w:val="28"/>
            <w:szCs w:val="28"/>
            <w:rtl/>
          </w:rPr>
          <w:t>.</w:t>
        </w:r>
        <w:r w:rsidRPr="00024334">
          <w:rPr>
            <w:rFonts w:asciiTheme="majorBidi" w:hAnsiTheme="majorBidi" w:cs="B Nazanin"/>
            <w:sz w:val="28"/>
            <w:szCs w:val="28"/>
            <w:rtl/>
          </w:rPr>
          <w:t xml:space="preserve"> </w:t>
        </w:r>
      </w:ins>
      <w:r w:rsidR="008D53E1" w:rsidRPr="00024334">
        <w:rPr>
          <w:rFonts w:asciiTheme="majorBidi" w:hAnsiTheme="majorBidi" w:cs="B Nazanin"/>
          <w:sz w:val="28"/>
          <w:szCs w:val="28"/>
          <w:rtl/>
        </w:rPr>
        <w:t xml:space="preserve">توانـــایی افـــراد درســـازماندهـــی، </w:t>
      </w:r>
      <w:r w:rsidR="00CB72A8"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پایداري،</w:t>
      </w:r>
      <w:r w:rsidR="00CB72A8"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کنترل و</w:t>
      </w:r>
      <w:r w:rsidR="00CB72A8"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انگیزش در</w:t>
      </w:r>
      <w:r w:rsidR="00CB72A8"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رفتارهاي هدف</w:t>
      </w:r>
      <w:r w:rsidR="00CB72A8"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 xml:space="preserve">دار و گرایش بـه شایســتگی، نظــم و ترتیــب، کوشــش بــراي پیشــرفت، </w:t>
      </w:r>
      <w:r w:rsidR="008D53E1" w:rsidRPr="00024334">
        <w:rPr>
          <w:rFonts w:asciiTheme="majorBidi" w:hAnsiTheme="majorBidi" w:cs="B Nazanin"/>
          <w:sz w:val="28"/>
          <w:szCs w:val="28"/>
        </w:rPr>
        <w:t xml:space="preserve"> </w:t>
      </w:r>
      <w:r w:rsidR="008D53E1" w:rsidRPr="00024334">
        <w:rPr>
          <w:rFonts w:asciiTheme="majorBidi" w:hAnsiTheme="majorBidi" w:cs="B Nazanin"/>
          <w:sz w:val="28"/>
          <w:szCs w:val="28"/>
          <w:rtl/>
        </w:rPr>
        <w:t>خویشتنداري و تأمل</w:t>
      </w:r>
      <w:del w:id="90" w:author="Javad Fadardi" w:date="2018-08-11T23:24:00Z">
        <w:r w:rsidR="00CB72A8" w:rsidRPr="00024334" w:rsidDel="00C26EBF">
          <w:rPr>
            <w:rFonts w:asciiTheme="majorBidi" w:hAnsiTheme="majorBidi" w:cs="B Nazanin"/>
            <w:sz w:val="28"/>
            <w:szCs w:val="28"/>
            <w:rtl/>
          </w:rPr>
          <w:delText xml:space="preserve"> </w:delText>
        </w:r>
        <w:r w:rsidR="008D53E1" w:rsidRPr="00024334" w:rsidDel="00C26EBF">
          <w:rPr>
            <w:rFonts w:asciiTheme="majorBidi" w:hAnsiTheme="majorBidi" w:cs="B Nazanin"/>
            <w:sz w:val="28"/>
            <w:szCs w:val="28"/>
            <w:rtl/>
          </w:rPr>
          <w:delText>(تطابق</w:delText>
        </w:r>
        <w:r w:rsidR="00CB72A8" w:rsidRPr="00024334" w:rsidDel="00C26EBF">
          <w:rPr>
            <w:rFonts w:asciiTheme="majorBidi" w:hAnsiTheme="majorBidi" w:cs="B Nazanin"/>
            <w:sz w:val="28"/>
            <w:szCs w:val="28"/>
            <w:rtl/>
          </w:rPr>
          <w:delText xml:space="preserve"> </w:delText>
        </w:r>
        <w:r w:rsidR="008D53E1" w:rsidRPr="00024334" w:rsidDel="00C26EBF">
          <w:rPr>
            <w:rFonts w:asciiTheme="majorBidi" w:hAnsiTheme="majorBidi" w:cs="B Nazanin"/>
            <w:sz w:val="28"/>
            <w:szCs w:val="28"/>
            <w:rtl/>
          </w:rPr>
          <w:delText>پذیري</w:delText>
        </w:r>
      </w:del>
      <w:r w:rsidR="00CB72A8" w:rsidRPr="00024334">
        <w:rPr>
          <w:rFonts w:asciiTheme="majorBidi" w:hAnsiTheme="majorBidi" w:cs="B Nazanin"/>
          <w:sz w:val="28"/>
          <w:szCs w:val="28"/>
          <w:rtl/>
        </w:rPr>
        <w:t>)</w:t>
      </w:r>
      <w:del w:id="91" w:author="Javad Fadardi" w:date="2018-08-11T23:24:00Z">
        <w:r w:rsidR="008D53E1" w:rsidRPr="00024334" w:rsidDel="00C26EBF">
          <w:rPr>
            <w:rFonts w:asciiTheme="majorBidi" w:hAnsiTheme="majorBidi" w:cs="B Nazanin"/>
            <w:sz w:val="28"/>
            <w:szCs w:val="28"/>
          </w:rPr>
          <w:delText xml:space="preserve"> </w:delText>
        </w:r>
        <w:r w:rsidR="00CB72A8" w:rsidRPr="00024334" w:rsidDel="00C26EBF">
          <w:rPr>
            <w:rFonts w:asciiTheme="majorBidi" w:hAnsiTheme="majorBidi" w:cs="B Nazanin"/>
            <w:sz w:val="28"/>
            <w:szCs w:val="28"/>
            <w:rtl/>
          </w:rPr>
          <w:delText>تقسـیم مـی کنـد.</w:delText>
        </w:r>
      </w:del>
      <w:r w:rsidR="004142DC" w:rsidRPr="00024334">
        <w:rPr>
          <w:rFonts w:asciiTheme="majorBidi" w:hAnsiTheme="majorBidi" w:cs="B Nazanin"/>
          <w:sz w:val="28"/>
          <w:szCs w:val="28"/>
          <w:rtl/>
        </w:rPr>
        <w:t xml:space="preserve"> </w:t>
      </w:r>
    </w:p>
    <w:p w14:paraId="05E0D9E3" w14:textId="4BDF8599" w:rsidR="008D53E1" w:rsidRPr="00024334" w:rsidRDefault="00CB72A8" w:rsidP="00DC5D3D">
      <w:pPr>
        <w:bidi/>
        <w:spacing w:after="120" w:line="360" w:lineRule="auto"/>
        <w:ind w:firstLine="720"/>
        <w:jc w:val="both"/>
        <w:rPr>
          <w:rFonts w:asciiTheme="majorBidi" w:hAnsiTheme="majorBidi" w:cs="B Nazanin"/>
          <w:sz w:val="28"/>
          <w:szCs w:val="28"/>
          <w:rtl/>
        </w:rPr>
      </w:pPr>
      <w:r w:rsidRPr="00024334">
        <w:rPr>
          <w:rFonts w:asciiTheme="majorBidi" w:hAnsiTheme="majorBidi" w:cs="B Nazanin"/>
          <w:sz w:val="28"/>
          <w:szCs w:val="28"/>
          <w:rtl/>
        </w:rPr>
        <w:t xml:space="preserve">هریک از مدیران بر حسب </w:t>
      </w:r>
      <w:r w:rsidR="008D53E1" w:rsidRPr="00024334">
        <w:rPr>
          <w:rFonts w:asciiTheme="majorBidi" w:hAnsiTheme="majorBidi" w:cs="B Nazanin"/>
          <w:sz w:val="28"/>
          <w:szCs w:val="28"/>
          <w:rtl/>
        </w:rPr>
        <w:t>ویژگی شخصـیتی خـود طبـق ایـن مدل میتوانند نگرش و</w:t>
      </w:r>
      <w:r w:rsidR="002D138E">
        <w:rPr>
          <w:rFonts w:asciiTheme="majorBidi" w:hAnsiTheme="majorBidi" w:cs="B Nazanin" w:hint="cs"/>
          <w:sz w:val="28"/>
          <w:szCs w:val="28"/>
          <w:rtl/>
        </w:rPr>
        <w:t xml:space="preserve"> </w:t>
      </w:r>
      <w:r w:rsidR="008D53E1" w:rsidRPr="00024334">
        <w:rPr>
          <w:rFonts w:asciiTheme="majorBidi" w:hAnsiTheme="majorBidi" w:cs="B Nazanin"/>
          <w:sz w:val="28"/>
          <w:szCs w:val="28"/>
          <w:rtl/>
        </w:rPr>
        <w:t>گرایش خاصی نسـبت بـه وظـایف و اهداف سـازمان داشـته باشـند</w:t>
      </w:r>
      <w:r w:rsidRPr="00024334">
        <w:rPr>
          <w:rFonts w:asciiTheme="majorBidi" w:hAnsiTheme="majorBidi" w:cs="B Nazanin"/>
          <w:sz w:val="28"/>
          <w:szCs w:val="28"/>
          <w:rtl/>
        </w:rPr>
        <w:t>. بـدین ترتیـب، تفـاوت هـا</w:t>
      </w:r>
      <w:r w:rsidR="008D53E1" w:rsidRPr="00024334">
        <w:rPr>
          <w:rFonts w:asciiTheme="majorBidi" w:hAnsiTheme="majorBidi" w:cs="B Nazanin"/>
          <w:sz w:val="28"/>
          <w:szCs w:val="28"/>
          <w:rtl/>
        </w:rPr>
        <w:t>ي شخصیتی افراد میتواند منبع توسعه خلاقیـت ویـاري</w:t>
      </w:r>
      <w:r w:rsidRPr="00024334">
        <w:rPr>
          <w:rFonts w:asciiTheme="majorBidi" w:hAnsiTheme="majorBidi" w:cs="B Nazanin"/>
          <w:sz w:val="28"/>
          <w:szCs w:val="28"/>
          <w:rtl/>
        </w:rPr>
        <w:t xml:space="preserve"> کننده در برابر </w:t>
      </w:r>
      <w:r w:rsidR="008D53E1" w:rsidRPr="00024334">
        <w:rPr>
          <w:rFonts w:asciiTheme="majorBidi" w:hAnsiTheme="majorBidi" w:cs="B Nazanin"/>
          <w:sz w:val="28"/>
          <w:szCs w:val="28"/>
          <w:rtl/>
        </w:rPr>
        <w:t>بســـیاري ازمشـــکلات ســـازمانی باشـــد و بـــر عمـــل، رفتار،</w:t>
      </w:r>
      <w:r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 xml:space="preserve">تصمیمات و رفتار سازمانی آنان مؤثر </w:t>
      </w:r>
      <w:r w:rsidRPr="00024334">
        <w:rPr>
          <w:rFonts w:asciiTheme="majorBidi" w:hAnsiTheme="majorBidi" w:cs="B Nazanin"/>
          <w:sz w:val="28"/>
          <w:szCs w:val="28"/>
          <w:rtl/>
        </w:rPr>
        <w:t>باشد</w:t>
      </w:r>
      <w:r w:rsidR="00054305" w:rsidRPr="00024334">
        <w:rPr>
          <w:rFonts w:asciiTheme="majorBidi" w:hAnsiTheme="majorBidi" w:cs="B Nazanin"/>
          <w:sz w:val="28"/>
          <w:szCs w:val="28"/>
          <w:rtl/>
        </w:rPr>
        <w:t xml:space="preserve"> (</w:t>
      </w:r>
      <w:proofErr w:type="spellStart"/>
      <w:r w:rsidR="00054305" w:rsidRPr="00446386">
        <w:rPr>
          <w:rFonts w:asciiTheme="majorBidi" w:eastAsiaTheme="minorHAnsi" w:hAnsiTheme="majorBidi" w:cs="B Nazanin"/>
          <w:color w:val="231F20"/>
        </w:rPr>
        <w:t>Nooraee</w:t>
      </w:r>
      <w:proofErr w:type="spellEnd"/>
      <w:r w:rsidR="00054305" w:rsidRPr="00446386">
        <w:rPr>
          <w:rFonts w:asciiTheme="majorBidi" w:eastAsiaTheme="minorHAnsi" w:hAnsiTheme="majorBidi" w:cs="B Nazanin"/>
          <w:color w:val="231F20"/>
        </w:rPr>
        <w:t xml:space="preserve"> et al., 2006</w:t>
      </w:r>
      <w:r w:rsidR="00054305" w:rsidRPr="00024334">
        <w:rPr>
          <w:rFonts w:asciiTheme="majorBidi" w:hAnsiTheme="majorBidi" w:cs="B Nazanin"/>
          <w:sz w:val="28"/>
          <w:szCs w:val="28"/>
          <w:rtl/>
        </w:rPr>
        <w:t>).</w:t>
      </w:r>
    </w:p>
    <w:p w14:paraId="1E137F3B" w14:textId="77777777" w:rsidR="00D0574C" w:rsidRPr="00024334" w:rsidRDefault="00D0574C"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اصطلاح مدیریت در بین صاحب</w:t>
      </w:r>
      <w:r w:rsidR="00440B11" w:rsidRPr="00024334">
        <w:rPr>
          <w:rFonts w:asciiTheme="majorBidi" w:hAnsiTheme="majorBidi" w:cs="B Nazanin"/>
          <w:sz w:val="28"/>
          <w:szCs w:val="28"/>
          <w:rtl/>
        </w:rPr>
        <w:t xml:space="preserve"> </w:t>
      </w:r>
      <w:r w:rsidRPr="00024334">
        <w:rPr>
          <w:rFonts w:asciiTheme="majorBidi" w:hAnsiTheme="majorBidi" w:cs="B Nazanin"/>
          <w:sz w:val="28"/>
          <w:szCs w:val="28"/>
          <w:rtl/>
        </w:rPr>
        <w:t>نظران، تعریف</w:t>
      </w:r>
      <w:r w:rsidR="00E21055" w:rsidRPr="00024334">
        <w:rPr>
          <w:rFonts w:asciiTheme="majorBidi" w:hAnsiTheme="majorBidi" w:cs="B Nazanin"/>
          <w:sz w:val="28"/>
          <w:szCs w:val="28"/>
          <w:rtl/>
        </w:rPr>
        <w:t xml:space="preserve"> </w:t>
      </w:r>
      <w:r w:rsidRPr="00024334">
        <w:rPr>
          <w:rFonts w:asciiTheme="majorBidi" w:hAnsiTheme="majorBidi" w:cs="B Nazanin"/>
          <w:sz w:val="28"/>
          <w:szCs w:val="28"/>
          <w:rtl/>
        </w:rPr>
        <w:t>هاي متعددي دارد و هر صاحب</w:t>
      </w:r>
      <w:r w:rsidR="00440B11" w:rsidRPr="00024334">
        <w:rPr>
          <w:rFonts w:asciiTheme="majorBidi" w:hAnsiTheme="majorBidi" w:cs="B Nazanin"/>
          <w:sz w:val="28"/>
          <w:szCs w:val="28"/>
          <w:rtl/>
        </w:rPr>
        <w:t xml:space="preserve"> </w:t>
      </w:r>
      <w:r w:rsidRPr="00024334">
        <w:rPr>
          <w:rFonts w:asciiTheme="majorBidi" w:hAnsiTheme="majorBidi" w:cs="B Nazanin"/>
          <w:sz w:val="28"/>
          <w:szCs w:val="28"/>
          <w:rtl/>
        </w:rPr>
        <w:t>نظري بر اساس برداشت</w:t>
      </w:r>
      <w:r w:rsidR="00440B11" w:rsidRPr="00024334">
        <w:rPr>
          <w:rFonts w:asciiTheme="majorBidi" w:hAnsiTheme="majorBidi" w:cs="B Nazanin"/>
          <w:sz w:val="28"/>
          <w:szCs w:val="28"/>
          <w:rtl/>
        </w:rPr>
        <w:t xml:space="preserve"> خودش،</w:t>
      </w:r>
      <w:r w:rsidRPr="00024334">
        <w:rPr>
          <w:rFonts w:asciiTheme="majorBidi" w:hAnsiTheme="majorBidi" w:cs="B Nazanin"/>
          <w:sz w:val="28"/>
          <w:szCs w:val="28"/>
          <w:rtl/>
        </w:rPr>
        <w:t xml:space="preserve"> </w:t>
      </w:r>
      <w:r w:rsidR="00440B11" w:rsidRPr="00024334">
        <w:rPr>
          <w:rFonts w:asciiTheme="majorBidi" w:hAnsiTheme="majorBidi" w:cs="B Nazanin"/>
          <w:sz w:val="28"/>
          <w:szCs w:val="28"/>
          <w:rtl/>
        </w:rPr>
        <w:t xml:space="preserve">تعریفی </w:t>
      </w:r>
      <w:r w:rsidRPr="00024334">
        <w:rPr>
          <w:rFonts w:asciiTheme="majorBidi" w:hAnsiTheme="majorBidi" w:cs="B Nazanin"/>
          <w:sz w:val="28"/>
          <w:szCs w:val="28"/>
          <w:rtl/>
        </w:rPr>
        <w:t>ارائه داده است.</w:t>
      </w:r>
      <w:r w:rsidR="00440B11" w:rsidRPr="00024334">
        <w:rPr>
          <w:rFonts w:asciiTheme="majorBidi" w:hAnsiTheme="majorBidi" w:cs="B Nazanin"/>
          <w:sz w:val="28"/>
          <w:szCs w:val="28"/>
          <w:rtl/>
        </w:rPr>
        <w:t xml:space="preserve"> به عقیده اقتداری (1372) مدیریت شامل </w:t>
      </w:r>
      <w:r w:rsidRPr="00024334">
        <w:rPr>
          <w:rFonts w:asciiTheme="majorBidi" w:hAnsiTheme="majorBidi" w:cs="B Nazanin"/>
          <w:sz w:val="28"/>
          <w:szCs w:val="28"/>
          <w:rtl/>
        </w:rPr>
        <w:t xml:space="preserve">علم و هنر هماهنگ کردن، رهبري و کنترل، فعالیتهاي دسته جمعی، براي نیل به هدف های مطلوب </w:t>
      </w:r>
      <w:r w:rsidR="00440B11" w:rsidRPr="00024334">
        <w:rPr>
          <w:rFonts w:asciiTheme="majorBidi" w:hAnsiTheme="majorBidi" w:cs="B Nazanin"/>
          <w:sz w:val="28"/>
          <w:szCs w:val="28"/>
          <w:rtl/>
        </w:rPr>
        <w:t>ب</w:t>
      </w:r>
      <w:r w:rsidRPr="00024334">
        <w:rPr>
          <w:rFonts w:asciiTheme="majorBidi" w:hAnsiTheme="majorBidi" w:cs="B Nazanin"/>
          <w:sz w:val="28"/>
          <w:szCs w:val="28"/>
          <w:rtl/>
        </w:rPr>
        <w:t xml:space="preserve">ا حداکثر کارایی </w:t>
      </w:r>
      <w:r w:rsidR="00440B11" w:rsidRPr="00024334">
        <w:rPr>
          <w:rFonts w:asciiTheme="majorBidi" w:hAnsiTheme="majorBidi" w:cs="B Nazanin"/>
          <w:sz w:val="28"/>
          <w:szCs w:val="28"/>
          <w:rtl/>
        </w:rPr>
        <w:t>می باشد. ب</w:t>
      </w:r>
      <w:r w:rsidRPr="00024334">
        <w:rPr>
          <w:rFonts w:asciiTheme="majorBidi" w:hAnsiTheme="majorBidi" w:cs="B Nazanin"/>
          <w:sz w:val="28"/>
          <w:szCs w:val="28"/>
          <w:rtl/>
        </w:rPr>
        <w:t xml:space="preserve">کارگیري </w:t>
      </w:r>
      <w:r w:rsidR="00440B11" w:rsidRPr="00024334">
        <w:rPr>
          <w:rFonts w:asciiTheme="majorBidi" w:hAnsiTheme="majorBidi" w:cs="B Nazanin"/>
          <w:sz w:val="28"/>
          <w:szCs w:val="28"/>
          <w:rtl/>
        </w:rPr>
        <w:t>فرایند موثر و کارای</w:t>
      </w:r>
      <w:r w:rsidRPr="00024334">
        <w:rPr>
          <w:rFonts w:asciiTheme="majorBidi" w:hAnsiTheme="majorBidi" w:cs="B Nazanin"/>
          <w:sz w:val="28"/>
          <w:szCs w:val="28"/>
          <w:rtl/>
        </w:rPr>
        <w:t xml:space="preserve"> منابع انسانی و مادي در برنامه</w:t>
      </w:r>
      <w:r w:rsidR="00440B11" w:rsidRPr="00024334">
        <w:rPr>
          <w:rFonts w:asciiTheme="majorBidi" w:hAnsiTheme="majorBidi" w:cs="B Nazanin"/>
          <w:sz w:val="28"/>
          <w:szCs w:val="28"/>
          <w:rtl/>
        </w:rPr>
        <w:t xml:space="preserve"> </w:t>
      </w:r>
      <w:r w:rsidRPr="00024334">
        <w:rPr>
          <w:rFonts w:asciiTheme="majorBidi" w:hAnsiTheme="majorBidi" w:cs="B Nazanin"/>
          <w:sz w:val="28"/>
          <w:szCs w:val="28"/>
          <w:rtl/>
        </w:rPr>
        <w:t>ریزي، سازماندهی، گیري، تصمیم هدایت و کنترل در چارچوب ارزشهاي جامعه</w:t>
      </w:r>
      <w:r w:rsidR="00440B11" w:rsidRPr="00024334">
        <w:rPr>
          <w:rFonts w:asciiTheme="majorBidi" w:hAnsiTheme="majorBidi" w:cs="B Nazanin"/>
          <w:sz w:val="28"/>
          <w:szCs w:val="28"/>
          <w:rtl/>
        </w:rPr>
        <w:t xml:space="preserve"> تعریف دیگری از مدیریت است</w:t>
      </w:r>
      <w:r w:rsidRPr="00024334">
        <w:rPr>
          <w:rFonts w:asciiTheme="majorBidi" w:hAnsiTheme="majorBidi" w:cs="B Nazanin"/>
          <w:sz w:val="28"/>
          <w:szCs w:val="28"/>
          <w:rtl/>
        </w:rPr>
        <w:t xml:space="preserve"> (رضائیان، 1374).</w:t>
      </w:r>
      <w:r w:rsidR="00440B11" w:rsidRPr="00024334">
        <w:rPr>
          <w:rFonts w:asciiTheme="majorBidi" w:hAnsiTheme="majorBidi" w:cs="B Nazanin"/>
          <w:sz w:val="28"/>
          <w:szCs w:val="28"/>
          <w:rtl/>
        </w:rPr>
        <w:t xml:space="preserve"> طبق عقیده نبوی (1380) مدیریت عبارت است از: کار کردن با افراد مختلف برای تحقق اهداف سازمانی.</w:t>
      </w:r>
    </w:p>
    <w:p w14:paraId="6D04C2E3" w14:textId="77777777" w:rsidR="00E21055" w:rsidRPr="00024334" w:rsidRDefault="00D80CA4"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 xml:space="preserve">با توجه به روند رو به توسعه گسترش صنایع درکشور و افزایش تدریجی پروژه های جدید، بکارگیری روش های صحیح مدیریت و ساخت پروژه هاو همچنین برنامه ریزی و مدیریت پروژه صحیح در این بخش ها ضروری است. مدیریت پروژه فرآیندی است که باید طی آن پروژه در دوره حیات خویش از آسانترین و با صرفه ترین راه به نتیجه مطلوب دست یابد. فرایند مدیریت پروژه از سه بخش عمده تشکیل یافته که عبارتند از: برنامه ریزی، اجرا و نظارت. وظایف اصلی مدیریت پروژه را می توان ایجاد هماهنگی و برنامه ریزی زمانی لازم در اجرای فعالیت ها برای کاربرد مناسب منابع و امکانات، به منظور رسیدن به هدف نهایی پروژه دانست. برای انجام این وظایف، مدیر احتیاج به برنامه ریزی، سازماندهی، رهبری و کنترل خواهد داشت. از طرف دیگر می توان کنترل را نیز جزء وظایف اصلی یک مدیر پروژه دانست چرا که با استفاده از این وظیفه می تواند از منابع و امکانات موجود به صورتی کارا و موثر استفاده کند. </w:t>
      </w:r>
      <w:r w:rsidR="004142DC" w:rsidRPr="00024334">
        <w:rPr>
          <w:rFonts w:asciiTheme="majorBidi" w:hAnsiTheme="majorBidi" w:cs="B Nazanin"/>
          <w:sz w:val="28"/>
          <w:szCs w:val="28"/>
          <w:rtl/>
        </w:rPr>
        <w:t>نگاهی اجمالی به ابعاد مختلف ویژگی های روان شناختی مدیران و تاثیر هریک از عوامل بر تصمیم گیری های مدیران در قبال مدیریت و ساخت پروژه ها و همچنین در نظر گرفتن عوامل موثر در تعریف و شکل گیری یک مدیریت صحیح نشان می دهد که مقوله ویژگی های روان شناختی مدیران و کسب موفقیت در شیوه های مدیریت و انجام پروژه ها جدایی ناپذیر هستند. یک مدیر با ویژگی های روان شناختی مثبت می تواند بهترین تصمیات و عملکردها را در مقاطع حساس در</w:t>
      </w:r>
      <w:r w:rsidR="00054305" w:rsidRPr="00024334">
        <w:rPr>
          <w:rFonts w:asciiTheme="majorBidi" w:hAnsiTheme="majorBidi" w:cs="B Nazanin"/>
          <w:sz w:val="28"/>
          <w:szCs w:val="28"/>
          <w:rtl/>
        </w:rPr>
        <w:t xml:space="preserve"> حین مدیریت پروژه ها داشته باشد  (</w:t>
      </w:r>
      <w:proofErr w:type="spellStart"/>
      <w:r w:rsidR="00054305" w:rsidRPr="00446386">
        <w:rPr>
          <w:rFonts w:asciiTheme="majorBidi" w:eastAsiaTheme="minorHAnsi" w:hAnsiTheme="majorBidi" w:cs="B Nazanin"/>
          <w:color w:val="231F20"/>
        </w:rPr>
        <w:t>Nooraee</w:t>
      </w:r>
      <w:proofErr w:type="spellEnd"/>
      <w:r w:rsidR="00054305" w:rsidRPr="00446386">
        <w:rPr>
          <w:rFonts w:asciiTheme="majorBidi" w:eastAsiaTheme="minorHAnsi" w:hAnsiTheme="majorBidi" w:cs="B Nazanin"/>
          <w:color w:val="231F20"/>
        </w:rPr>
        <w:t xml:space="preserve"> et al., 2006</w:t>
      </w:r>
      <w:r w:rsidR="00054305" w:rsidRPr="00024334">
        <w:rPr>
          <w:rFonts w:asciiTheme="majorBidi" w:hAnsiTheme="majorBidi" w:cs="B Nazanin"/>
          <w:sz w:val="28"/>
          <w:szCs w:val="28"/>
          <w:rtl/>
        </w:rPr>
        <w:t>).</w:t>
      </w:r>
    </w:p>
    <w:p w14:paraId="6AB5711A" w14:textId="77777777" w:rsidR="00D80CA4" w:rsidRPr="00024334" w:rsidRDefault="00D80CA4" w:rsidP="00A44367">
      <w:pPr>
        <w:bidi/>
        <w:spacing w:after="120" w:line="360" w:lineRule="auto"/>
        <w:jc w:val="both"/>
        <w:rPr>
          <w:rFonts w:asciiTheme="majorBidi" w:hAnsiTheme="majorBidi" w:cs="B Nazanin"/>
          <w:sz w:val="28"/>
          <w:szCs w:val="28"/>
          <w:rtl/>
        </w:rPr>
      </w:pPr>
    </w:p>
    <w:p w14:paraId="4DC0EF5A" w14:textId="77777777" w:rsidR="00426A67" w:rsidRPr="00024334" w:rsidRDefault="00426A67" w:rsidP="00A44367">
      <w:pPr>
        <w:bidi/>
        <w:spacing w:after="120" w:line="360" w:lineRule="auto"/>
        <w:jc w:val="both"/>
        <w:rPr>
          <w:rFonts w:asciiTheme="majorBidi" w:hAnsiTheme="majorBidi" w:cs="B Nazanin"/>
          <w:b/>
          <w:bCs/>
          <w:sz w:val="28"/>
          <w:szCs w:val="28"/>
          <w:rtl/>
        </w:rPr>
      </w:pPr>
      <w:r w:rsidRPr="00024334">
        <w:rPr>
          <w:rFonts w:asciiTheme="majorBidi" w:hAnsiTheme="majorBidi" w:cs="B Nazanin"/>
          <w:b/>
          <w:bCs/>
          <w:sz w:val="28"/>
          <w:szCs w:val="28"/>
          <w:rtl/>
        </w:rPr>
        <w:t xml:space="preserve">3. </w:t>
      </w:r>
      <w:r w:rsidR="00DD2935" w:rsidRPr="00024334">
        <w:rPr>
          <w:rFonts w:asciiTheme="majorBidi" w:hAnsiTheme="majorBidi" w:cs="B Nazanin"/>
          <w:b/>
          <w:bCs/>
          <w:sz w:val="28"/>
          <w:szCs w:val="28"/>
          <w:rtl/>
        </w:rPr>
        <w:t>پیشینه مطالعاتی</w:t>
      </w:r>
    </w:p>
    <w:p w14:paraId="7DAB21AA" w14:textId="77777777" w:rsidR="00DD2935" w:rsidRPr="00024334" w:rsidRDefault="00DD2935"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نبوی در سال</w:t>
      </w:r>
      <w:r w:rsidR="00CC356D" w:rsidRPr="00024334">
        <w:rPr>
          <w:rFonts w:asciiTheme="majorBidi" w:hAnsiTheme="majorBidi" w:cs="B Nazanin"/>
          <w:sz w:val="28"/>
          <w:szCs w:val="28"/>
          <w:rtl/>
        </w:rPr>
        <w:t xml:space="preserve"> (1380</w:t>
      </w:r>
      <w:r w:rsidRPr="00024334">
        <w:rPr>
          <w:rFonts w:asciiTheme="majorBidi" w:hAnsiTheme="majorBidi" w:cs="B Nazanin"/>
          <w:sz w:val="28"/>
          <w:szCs w:val="28"/>
          <w:rtl/>
        </w:rPr>
        <w:t>) در بررسی رابطه بین تیپ شخصیتی (برونگرا-درونگرا) و سبک رهبری (آمرانه- مشارکتی) در مدیران دانشگاه تهران، رابطه معنی داری بین ویژگی شــخصیتی برون گرا با سشیوه مدیریتی مشارکتی و نیز وجود رابطه معنی دار و مثبت بین ویژگی شخصیتی درونگرا با سبک مدیریتی آمرانه یافتند.</w:t>
      </w:r>
    </w:p>
    <w:p w14:paraId="29376C06" w14:textId="77777777" w:rsidR="00DD2935" w:rsidRPr="00024334" w:rsidRDefault="00DD2935"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صفاری نیا و همکاران (1392) و مرادی (1395) عوامل سازمانی نظیر حجم کار، حمایت سازمانی، کنترل بر کار، کیفیت زندگی، حمایت سرپرست . شخصیت مدیر را مورد توجه قرار داده اند و در نتیجه یافته های خود را بدون در نظر گرفتن تفاوت های فردی ارائه کرده اند.</w:t>
      </w:r>
    </w:p>
    <w:p w14:paraId="4E37DFFF" w14:textId="77777777" w:rsidR="00DD2935" w:rsidRPr="00024334" w:rsidRDefault="00DD2935"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فونگ (2001) نشان داد که ویژگیهای شــخصیتی، عاملی بالقوه در موفقیت شــغلی است و ویژگیهای شخصیتی برونگرایی و با وجدانی، همراه با سبک مدیریتی مشــارکتی عامل موفقیت مدیر هستند.</w:t>
      </w:r>
    </w:p>
    <w:p w14:paraId="50990DDB" w14:textId="77777777" w:rsidR="00DD2935" w:rsidRPr="00024334" w:rsidRDefault="00DD2935"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فران (2003) در مطالعات خود نشان داد که ویژگی های روان شناختی مانند برون گرایی مدیران را در مقابل مسائل کاری و مدیریتی یاری داده و به طور بالقوهمنجر به کاهش عدم هماهنگی می شود.</w:t>
      </w:r>
    </w:p>
    <w:p w14:paraId="1AB56AB2" w14:textId="77777777" w:rsidR="00DD2935" w:rsidRPr="00024334" w:rsidRDefault="007D0973"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lang w:bidi="fa-IR"/>
        </w:rPr>
        <w:t>سلیمی و همکاران (2011)</w:t>
      </w:r>
      <w:r w:rsidR="00DD2935" w:rsidRPr="00024334">
        <w:rPr>
          <w:rFonts w:asciiTheme="majorBidi" w:hAnsiTheme="majorBidi" w:cs="B Nazanin"/>
          <w:sz w:val="28"/>
          <w:szCs w:val="28"/>
          <w:rtl/>
        </w:rPr>
        <w:t xml:space="preserve"> در </w:t>
      </w:r>
      <w:r w:rsidRPr="00024334">
        <w:rPr>
          <w:rFonts w:asciiTheme="majorBidi" w:hAnsiTheme="majorBidi" w:cs="B Nazanin"/>
          <w:sz w:val="28"/>
          <w:szCs w:val="28"/>
          <w:rtl/>
        </w:rPr>
        <w:t>مطالعه ای</w:t>
      </w:r>
      <w:r w:rsidR="00B85FA8" w:rsidRPr="00024334">
        <w:rPr>
          <w:rFonts w:asciiTheme="majorBidi" w:hAnsiTheme="majorBidi" w:cs="B Nazanin"/>
          <w:sz w:val="28"/>
          <w:szCs w:val="28"/>
          <w:rtl/>
        </w:rPr>
        <w:t xml:space="preserve"> که از طریق پرســش نامه انجام </w:t>
      </w:r>
      <w:r w:rsidRPr="00024334">
        <w:rPr>
          <w:rFonts w:asciiTheme="majorBidi" w:hAnsiTheme="majorBidi" w:cs="B Nazanin"/>
          <w:sz w:val="28"/>
          <w:szCs w:val="28"/>
          <w:rtl/>
        </w:rPr>
        <w:t>دادند</w:t>
      </w:r>
      <w:r w:rsidR="00B85FA8" w:rsidRPr="00024334">
        <w:rPr>
          <w:rFonts w:asciiTheme="majorBidi" w:hAnsiTheme="majorBidi" w:cs="B Nazanin"/>
          <w:sz w:val="28"/>
          <w:szCs w:val="28"/>
          <w:rtl/>
        </w:rPr>
        <w:t>، برونگرایی با سبک مدیریتی آمرانه رابطه مثبت داشت. درحالی که توافق پذیری و روان آزرده</w:t>
      </w:r>
      <w:r w:rsidR="00DD2935" w:rsidRPr="00024334">
        <w:rPr>
          <w:rFonts w:asciiTheme="majorBidi" w:hAnsiTheme="majorBidi" w:cs="B Nazanin"/>
          <w:sz w:val="28"/>
          <w:szCs w:val="28"/>
          <w:rtl/>
        </w:rPr>
        <w:t xml:space="preserve"> </w:t>
      </w:r>
      <w:r w:rsidR="00B85FA8" w:rsidRPr="00024334">
        <w:rPr>
          <w:rFonts w:asciiTheme="majorBidi" w:hAnsiTheme="majorBidi" w:cs="B Nazanin"/>
          <w:sz w:val="28"/>
          <w:szCs w:val="28"/>
          <w:rtl/>
        </w:rPr>
        <w:t xml:space="preserve">گرایی با ســبک مدیریتی آمرانه رابطه منفی داشــتند. هم چنین برونگرایی، گشــودگی با اجتناب رابطه منفی داشــتند، در حالی که وجدان و روان آزرده گرایی با اجتناب </w:t>
      </w:r>
      <w:r w:rsidR="00DD2935" w:rsidRPr="00024334">
        <w:rPr>
          <w:rFonts w:asciiTheme="majorBidi" w:hAnsiTheme="majorBidi" w:cs="B Nazanin"/>
          <w:sz w:val="28"/>
          <w:szCs w:val="28"/>
          <w:rtl/>
        </w:rPr>
        <w:t>رابطه مثبت داشــتند.</w:t>
      </w:r>
    </w:p>
    <w:p w14:paraId="3CCAE3DD" w14:textId="77777777" w:rsidR="00DD2935" w:rsidRPr="00024334" w:rsidRDefault="00DD2935"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دیوی و رانی (2012) در مقاله خود با عنوان ویژگی های شخصیت و تعادل کار و زندگی به بررسی روابط بین پنج حوزه عمده ویژگی های شخصیت با موفقیت های کاری پرداخته اند.</w:t>
      </w:r>
    </w:p>
    <w:p w14:paraId="4E946DC6" w14:textId="77777777" w:rsidR="00DD2935" w:rsidRPr="00024334" w:rsidRDefault="00DD2935"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رنتانن و همکاران (2013) نشان دادند که که بلوغ روانی به معنای روان رنجوری پایین  و سازگاری و وجدان کاری بالا می باشد.</w:t>
      </w:r>
    </w:p>
    <w:p w14:paraId="2F4432A0" w14:textId="77777777" w:rsidR="00B85FA8" w:rsidRPr="00024334" w:rsidRDefault="00DD2935"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 xml:space="preserve">اسلامی و همکاران (2013) در مطالعه خود نشان دادند که </w:t>
      </w:r>
      <w:r w:rsidR="00B85FA8" w:rsidRPr="00024334">
        <w:rPr>
          <w:rFonts w:asciiTheme="majorBidi" w:hAnsiTheme="majorBidi" w:cs="B Nazanin"/>
          <w:sz w:val="28"/>
          <w:szCs w:val="28"/>
          <w:rtl/>
        </w:rPr>
        <w:t>مديراني كه از ويژگي شخصيتي برونگرايي برخوردار ميباشند، بــه مراتب رابطه بهتري را با كارمندان داشــته</w:t>
      </w:r>
      <w:r w:rsidRPr="00024334">
        <w:rPr>
          <w:rFonts w:asciiTheme="majorBidi" w:hAnsiTheme="majorBidi" w:cs="B Nazanin"/>
          <w:sz w:val="28"/>
          <w:szCs w:val="28"/>
          <w:rtl/>
        </w:rPr>
        <w:t xml:space="preserve"> </w:t>
      </w:r>
      <w:r w:rsidR="00B85FA8" w:rsidRPr="00024334">
        <w:rPr>
          <w:rFonts w:asciiTheme="majorBidi" w:hAnsiTheme="majorBidi" w:cs="B Nazanin"/>
          <w:sz w:val="28"/>
          <w:szCs w:val="28"/>
          <w:rtl/>
        </w:rPr>
        <w:t xml:space="preserve">اند و نیز افرادی که از ســازگاری با موقعیت </w:t>
      </w:r>
      <w:r w:rsidRPr="00024334">
        <w:rPr>
          <w:rFonts w:asciiTheme="majorBidi" w:hAnsiTheme="majorBidi" w:cs="B Nazanin"/>
          <w:sz w:val="28"/>
          <w:szCs w:val="28"/>
          <w:rtl/>
        </w:rPr>
        <w:t>بالایی</w:t>
      </w:r>
      <w:r w:rsidR="00B85FA8" w:rsidRPr="00024334">
        <w:rPr>
          <w:rFonts w:asciiTheme="majorBidi" w:hAnsiTheme="majorBidi" w:cs="B Nazanin"/>
          <w:sz w:val="28"/>
          <w:szCs w:val="28"/>
          <w:rtl/>
        </w:rPr>
        <w:t xml:space="preserve"> برخور دارند، در موقعیتهای مختلف به طور مســتقل به کارهایشــان می</w:t>
      </w:r>
      <w:r w:rsidRPr="00024334">
        <w:rPr>
          <w:rFonts w:asciiTheme="majorBidi" w:hAnsiTheme="majorBidi" w:cs="B Nazanin"/>
          <w:sz w:val="28"/>
          <w:szCs w:val="28"/>
          <w:rtl/>
        </w:rPr>
        <w:t xml:space="preserve"> </w:t>
      </w:r>
      <w:r w:rsidR="00B85FA8" w:rsidRPr="00024334">
        <w:rPr>
          <w:rFonts w:asciiTheme="majorBidi" w:hAnsiTheme="majorBidi" w:cs="B Nazanin"/>
          <w:sz w:val="28"/>
          <w:szCs w:val="28"/>
          <w:rtl/>
        </w:rPr>
        <w:t>پردازنند و ب</w:t>
      </w:r>
      <w:r w:rsidRPr="00024334">
        <w:rPr>
          <w:rFonts w:asciiTheme="majorBidi" w:hAnsiTheme="majorBidi" w:cs="B Nazanin"/>
          <w:sz w:val="28"/>
          <w:szCs w:val="28"/>
          <w:rtl/>
        </w:rPr>
        <w:t xml:space="preserve">ه </w:t>
      </w:r>
      <w:r w:rsidR="00B85FA8" w:rsidRPr="00024334">
        <w:rPr>
          <w:rFonts w:asciiTheme="majorBidi" w:hAnsiTheme="majorBidi" w:cs="B Nazanin"/>
          <w:sz w:val="28"/>
          <w:szCs w:val="28"/>
          <w:rtl/>
        </w:rPr>
        <w:t>قــدر کافی به خود متکی هستند، به قضاوتهای خویش اطمینان داشته و</w:t>
      </w:r>
      <w:r w:rsidRPr="00024334">
        <w:rPr>
          <w:rFonts w:asciiTheme="majorBidi" w:hAnsiTheme="majorBidi" w:cs="B Nazanin"/>
          <w:sz w:val="28"/>
          <w:szCs w:val="28"/>
          <w:rtl/>
        </w:rPr>
        <w:t xml:space="preserve"> </w:t>
      </w:r>
      <w:r w:rsidR="00B85FA8" w:rsidRPr="00024334">
        <w:rPr>
          <w:rFonts w:asciiTheme="majorBidi" w:hAnsiTheme="majorBidi" w:cs="B Nazanin"/>
          <w:sz w:val="28"/>
          <w:szCs w:val="28"/>
          <w:rtl/>
        </w:rPr>
        <w:t>در ارتباط با تصمیماتشان احساس مسئولیت می‌کنند، انتقادات را با خوش</w:t>
      </w:r>
      <w:r w:rsidRPr="00024334">
        <w:rPr>
          <w:rFonts w:asciiTheme="majorBidi" w:hAnsiTheme="majorBidi" w:cs="B Nazanin"/>
          <w:sz w:val="28"/>
          <w:szCs w:val="28"/>
          <w:rtl/>
        </w:rPr>
        <w:t xml:space="preserve"> </w:t>
      </w:r>
      <w:r w:rsidR="00B85FA8" w:rsidRPr="00024334">
        <w:rPr>
          <w:rFonts w:asciiTheme="majorBidi" w:hAnsiTheme="majorBidi" w:cs="B Nazanin"/>
          <w:sz w:val="28"/>
          <w:szCs w:val="28"/>
          <w:rtl/>
        </w:rPr>
        <w:t>رویی می</w:t>
      </w:r>
      <w:r w:rsidRPr="00024334">
        <w:rPr>
          <w:rFonts w:asciiTheme="majorBidi" w:hAnsiTheme="majorBidi" w:cs="B Nazanin"/>
          <w:sz w:val="28"/>
          <w:szCs w:val="28"/>
          <w:rtl/>
        </w:rPr>
        <w:t xml:space="preserve"> </w:t>
      </w:r>
      <w:r w:rsidR="00B85FA8" w:rsidRPr="00024334">
        <w:rPr>
          <w:rFonts w:asciiTheme="majorBidi" w:hAnsiTheme="majorBidi" w:cs="B Nazanin"/>
          <w:sz w:val="28"/>
          <w:szCs w:val="28"/>
          <w:rtl/>
        </w:rPr>
        <w:t xml:space="preserve">پذیرنند و زمانی که با تصمیمات و عقایدشان مخالفت شود، دلسرد </w:t>
      </w:r>
      <w:r w:rsidRPr="00024334">
        <w:rPr>
          <w:rFonts w:asciiTheme="majorBidi" w:hAnsiTheme="majorBidi" w:cs="B Nazanin"/>
          <w:sz w:val="28"/>
          <w:szCs w:val="28"/>
          <w:rtl/>
        </w:rPr>
        <w:t>نمی شوند.</w:t>
      </w:r>
    </w:p>
    <w:p w14:paraId="6656FAF7" w14:textId="77777777" w:rsidR="00DD2935" w:rsidRPr="00024334" w:rsidRDefault="00DD2935" w:rsidP="00A44367">
      <w:pPr>
        <w:bidi/>
        <w:spacing w:after="120" w:line="360" w:lineRule="auto"/>
        <w:jc w:val="lowKashida"/>
        <w:rPr>
          <w:rFonts w:asciiTheme="majorBidi" w:hAnsiTheme="majorBidi" w:cs="B Nazanin"/>
          <w:b/>
          <w:bCs/>
          <w:sz w:val="28"/>
          <w:szCs w:val="28"/>
          <w:rtl/>
          <w:lang w:bidi="fa-IR"/>
        </w:rPr>
      </w:pPr>
    </w:p>
    <w:p w14:paraId="31E6C394" w14:textId="77777777" w:rsidR="009F2D33" w:rsidRPr="00024334" w:rsidRDefault="00426A67" w:rsidP="00A44367">
      <w:pPr>
        <w:bidi/>
        <w:spacing w:after="120" w:line="360" w:lineRule="auto"/>
        <w:jc w:val="lowKashida"/>
        <w:rPr>
          <w:rFonts w:asciiTheme="majorBidi" w:hAnsiTheme="majorBidi" w:cs="B Nazanin"/>
          <w:b/>
          <w:bCs/>
          <w:sz w:val="28"/>
          <w:szCs w:val="28"/>
          <w:lang w:bidi="fa-IR"/>
        </w:rPr>
      </w:pPr>
      <w:r w:rsidRPr="00024334">
        <w:rPr>
          <w:rFonts w:asciiTheme="majorBidi" w:hAnsiTheme="majorBidi" w:cs="B Nazanin"/>
          <w:b/>
          <w:bCs/>
          <w:sz w:val="28"/>
          <w:szCs w:val="28"/>
          <w:rtl/>
          <w:lang w:bidi="fa-IR"/>
        </w:rPr>
        <w:t>4</w:t>
      </w:r>
      <w:r w:rsidR="00C463F9" w:rsidRPr="00024334">
        <w:rPr>
          <w:rFonts w:asciiTheme="majorBidi" w:hAnsiTheme="majorBidi" w:cs="B Nazanin"/>
          <w:b/>
          <w:bCs/>
          <w:sz w:val="28"/>
          <w:szCs w:val="28"/>
          <w:rtl/>
          <w:lang w:bidi="fa-IR"/>
        </w:rPr>
        <w:t>.</w:t>
      </w:r>
      <w:r w:rsidR="009F2D33" w:rsidRPr="00024334">
        <w:rPr>
          <w:rFonts w:asciiTheme="majorBidi" w:hAnsiTheme="majorBidi" w:cs="B Nazanin"/>
          <w:b/>
          <w:bCs/>
          <w:sz w:val="28"/>
          <w:szCs w:val="28"/>
          <w:rtl/>
          <w:lang w:bidi="fa-IR"/>
        </w:rPr>
        <w:t xml:space="preserve"> ضرورت و اهمیت مسئله</w:t>
      </w:r>
    </w:p>
    <w:p w14:paraId="7CE9C32D" w14:textId="77777777" w:rsidR="00B00AF9" w:rsidRPr="00024334" w:rsidRDefault="003B0690"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 xml:space="preserve">در زمانه ای که برخورد انعطاف پذیر و مسئولانه با نیازهای در حال تغییر جهت موفقیت در دنیای پر رقابت کسب و کار امری ضروری به نظر میرسد، جهت تمرکز بر اولویت ها، بررسی عملکرد، غلبه بر مشکلات و سازگاری با تغییرات می بایست از </w:t>
      </w:r>
      <w:r w:rsidR="00F466D1" w:rsidRPr="00024334">
        <w:rPr>
          <w:rFonts w:asciiTheme="majorBidi" w:hAnsiTheme="majorBidi" w:cs="B Nazanin"/>
          <w:sz w:val="28"/>
          <w:szCs w:val="28"/>
          <w:rtl/>
        </w:rPr>
        <w:t xml:space="preserve">شیوه های صحیح </w:t>
      </w:r>
      <w:r w:rsidRPr="00024334">
        <w:rPr>
          <w:rFonts w:asciiTheme="majorBidi" w:hAnsiTheme="majorBidi" w:cs="B Nazanin"/>
          <w:sz w:val="28"/>
          <w:szCs w:val="28"/>
          <w:rtl/>
        </w:rPr>
        <w:t>مدیریت</w:t>
      </w:r>
      <w:r w:rsidR="00F466D1" w:rsidRPr="00024334">
        <w:rPr>
          <w:rFonts w:asciiTheme="majorBidi" w:hAnsiTheme="majorBidi" w:cs="B Nazanin"/>
          <w:sz w:val="28"/>
          <w:szCs w:val="28"/>
          <w:rtl/>
        </w:rPr>
        <w:t xml:space="preserve"> و ساخت</w:t>
      </w:r>
      <w:r w:rsidRPr="00024334">
        <w:rPr>
          <w:rFonts w:asciiTheme="majorBidi" w:hAnsiTheme="majorBidi" w:cs="B Nazanin"/>
          <w:sz w:val="28"/>
          <w:szCs w:val="28"/>
          <w:rtl/>
        </w:rPr>
        <w:t xml:space="preserve"> پروژه کمک گرفت. با استفاده از </w:t>
      </w:r>
      <w:r w:rsidR="00F466D1" w:rsidRPr="00024334">
        <w:rPr>
          <w:rFonts w:asciiTheme="majorBidi" w:hAnsiTheme="majorBidi" w:cs="B Nazanin"/>
          <w:sz w:val="28"/>
          <w:szCs w:val="28"/>
          <w:rtl/>
        </w:rPr>
        <w:t xml:space="preserve">شیوه </w:t>
      </w:r>
      <w:r w:rsidRPr="00024334">
        <w:rPr>
          <w:rFonts w:asciiTheme="majorBidi" w:hAnsiTheme="majorBidi" w:cs="B Nazanin"/>
          <w:sz w:val="28"/>
          <w:szCs w:val="28"/>
          <w:rtl/>
        </w:rPr>
        <w:t xml:space="preserve">مدیریت </w:t>
      </w:r>
      <w:r w:rsidR="00F466D1" w:rsidRPr="00024334">
        <w:rPr>
          <w:rFonts w:asciiTheme="majorBidi" w:hAnsiTheme="majorBidi" w:cs="B Nazanin"/>
          <w:sz w:val="28"/>
          <w:szCs w:val="28"/>
          <w:rtl/>
        </w:rPr>
        <w:t>کارآمد</w:t>
      </w:r>
      <w:r w:rsidRPr="00024334">
        <w:rPr>
          <w:rFonts w:asciiTheme="majorBidi" w:hAnsiTheme="majorBidi" w:cs="B Nazanin"/>
          <w:sz w:val="28"/>
          <w:szCs w:val="28"/>
          <w:rtl/>
        </w:rPr>
        <w:t xml:space="preserve"> بهتر می توان زمام امور را در اختیار گرفت و با کمک تکنیک ها و ابزارهای آزمایش شده راحت تر به اهداف خود</w:t>
      </w:r>
      <w:r w:rsidR="00D024DF" w:rsidRPr="00024334">
        <w:rPr>
          <w:rFonts w:asciiTheme="majorBidi" w:hAnsiTheme="majorBidi" w:cs="B Nazanin"/>
          <w:sz w:val="28"/>
          <w:szCs w:val="28"/>
          <w:rtl/>
        </w:rPr>
        <w:t xml:space="preserve"> </w:t>
      </w:r>
      <w:r w:rsidRPr="00024334">
        <w:rPr>
          <w:rFonts w:asciiTheme="majorBidi" w:hAnsiTheme="majorBidi" w:cs="B Nazanin"/>
          <w:sz w:val="28"/>
          <w:szCs w:val="28"/>
          <w:rtl/>
        </w:rPr>
        <w:t xml:space="preserve">در محدوده </w:t>
      </w:r>
      <w:r w:rsidR="00F466D1" w:rsidRPr="00024334">
        <w:rPr>
          <w:rFonts w:asciiTheme="majorBidi" w:hAnsiTheme="majorBidi" w:cs="B Nazanin"/>
          <w:sz w:val="28"/>
          <w:szCs w:val="28"/>
          <w:rtl/>
        </w:rPr>
        <w:t>سازمانی و بودجه تعیین شده رسید.</w:t>
      </w:r>
      <w:r w:rsidR="004D1B54" w:rsidRPr="00024334">
        <w:rPr>
          <w:rFonts w:asciiTheme="majorBidi" w:hAnsiTheme="majorBidi" w:cs="B Nazanin"/>
          <w:sz w:val="28"/>
          <w:szCs w:val="28"/>
          <w:rtl/>
        </w:rPr>
        <w:t xml:space="preserve">. </w:t>
      </w:r>
      <w:r w:rsidR="00414957" w:rsidRPr="00024334">
        <w:rPr>
          <w:rFonts w:asciiTheme="majorBidi" w:hAnsiTheme="majorBidi" w:cs="B Nazanin"/>
          <w:sz w:val="28"/>
          <w:szCs w:val="28"/>
          <w:rtl/>
        </w:rPr>
        <w:t>در واقع اهمیت و نقش مدیر از آنجا مشخص میگردد که سازمانها زمانی میتوانند بر مشکالت و موانع فائق آیند و نیازهای خود را برآورده سازند،که نیروی انسانی آنها با هم هماهنگ و در جهت تامین اهداف کلی سیستم گام بردارند و قدر مسلم است که چنین هماهنگی و همکاری زمانی حاصل میآیــد که مهمترین وظیفه و عنصر مدیریت یعنی رهبری</w:t>
      </w:r>
      <w:r w:rsidR="00B4368D" w:rsidRPr="00024334">
        <w:rPr>
          <w:rFonts w:asciiTheme="majorBidi" w:hAnsiTheme="majorBidi" w:cs="B Nazanin"/>
          <w:sz w:val="28"/>
          <w:szCs w:val="28"/>
          <w:rtl/>
        </w:rPr>
        <w:t xml:space="preserve"> مدیریت بهبود و توسعه یابد. در </w:t>
      </w:r>
      <w:r w:rsidR="00414957" w:rsidRPr="00024334">
        <w:rPr>
          <w:rFonts w:asciiTheme="majorBidi" w:hAnsiTheme="majorBidi" w:cs="B Nazanin"/>
          <w:sz w:val="28"/>
          <w:szCs w:val="28"/>
          <w:rtl/>
        </w:rPr>
        <w:t xml:space="preserve">حقیقت </w:t>
      </w:r>
      <w:r w:rsidR="00B4368D" w:rsidRPr="00024334">
        <w:rPr>
          <w:rFonts w:asciiTheme="majorBidi" w:hAnsiTheme="majorBidi" w:cs="B Nazanin"/>
          <w:sz w:val="28"/>
          <w:szCs w:val="28"/>
          <w:rtl/>
        </w:rPr>
        <w:t>ویژگی های روان شناختی مدیر</w:t>
      </w:r>
      <w:r w:rsidR="00414957" w:rsidRPr="00024334">
        <w:rPr>
          <w:rFonts w:asciiTheme="majorBidi" w:hAnsiTheme="majorBidi" w:cs="B Nazanin"/>
          <w:sz w:val="28"/>
          <w:szCs w:val="28"/>
          <w:rtl/>
        </w:rPr>
        <w:t xml:space="preserve"> یکی از مهمترین </w:t>
      </w:r>
      <w:r w:rsidR="00B4368D" w:rsidRPr="00024334">
        <w:rPr>
          <w:rFonts w:asciiTheme="majorBidi" w:hAnsiTheme="majorBidi" w:cs="B Nazanin"/>
          <w:sz w:val="28"/>
          <w:szCs w:val="28"/>
          <w:rtl/>
        </w:rPr>
        <w:t>پارامترهای</w:t>
      </w:r>
      <w:r w:rsidR="004D1B54" w:rsidRPr="00024334">
        <w:rPr>
          <w:rFonts w:asciiTheme="majorBidi" w:hAnsiTheme="majorBidi" w:cs="B Nazanin"/>
          <w:sz w:val="28"/>
          <w:szCs w:val="28"/>
          <w:rtl/>
        </w:rPr>
        <w:t xml:space="preserve"> یک مدیر است.</w:t>
      </w:r>
      <w:r w:rsidR="00414957" w:rsidRPr="00024334">
        <w:rPr>
          <w:rFonts w:asciiTheme="majorBidi" w:hAnsiTheme="majorBidi" w:cs="B Nazanin"/>
          <w:sz w:val="28"/>
          <w:szCs w:val="28"/>
          <w:rtl/>
        </w:rPr>
        <w:t xml:space="preserve"> رهبری علم و هنر عالقه</w:t>
      </w:r>
      <w:r w:rsidR="004D1B54" w:rsidRPr="00024334">
        <w:rPr>
          <w:rFonts w:asciiTheme="majorBidi" w:hAnsiTheme="majorBidi" w:cs="B Nazanin"/>
          <w:sz w:val="28"/>
          <w:szCs w:val="28"/>
          <w:rtl/>
        </w:rPr>
        <w:t xml:space="preserve"> </w:t>
      </w:r>
      <w:r w:rsidR="00414957" w:rsidRPr="00024334">
        <w:rPr>
          <w:rFonts w:asciiTheme="majorBidi" w:hAnsiTheme="majorBidi" w:cs="B Nazanin"/>
          <w:sz w:val="28"/>
          <w:szCs w:val="28"/>
          <w:rtl/>
        </w:rPr>
        <w:t>مند کردن دیگران به تحقق یک هدف و آرمان بوده و الزم اســت که در رابطه با هدف خویش بتواند برنامه</w:t>
      </w:r>
      <w:r w:rsidR="004D1B54" w:rsidRPr="00024334">
        <w:rPr>
          <w:rFonts w:asciiTheme="majorBidi" w:hAnsiTheme="majorBidi" w:cs="B Nazanin"/>
          <w:sz w:val="28"/>
          <w:szCs w:val="28"/>
          <w:rtl/>
        </w:rPr>
        <w:t xml:space="preserve"> </w:t>
      </w:r>
      <w:r w:rsidR="00414957" w:rsidRPr="00024334">
        <w:rPr>
          <w:rFonts w:asciiTheme="majorBidi" w:hAnsiTheme="majorBidi" w:cs="B Nazanin"/>
          <w:sz w:val="28"/>
          <w:szCs w:val="28"/>
          <w:rtl/>
        </w:rPr>
        <w:t>ریزی کند، نیازها را تخمین زند، نظام بوجود آورد و برنامه</w:t>
      </w:r>
      <w:r w:rsidR="004D1B54" w:rsidRPr="00024334">
        <w:rPr>
          <w:rFonts w:asciiTheme="majorBidi" w:hAnsiTheme="majorBidi" w:cs="B Nazanin"/>
          <w:sz w:val="28"/>
          <w:szCs w:val="28"/>
          <w:rtl/>
        </w:rPr>
        <w:t xml:space="preserve"> </w:t>
      </w:r>
      <w:r w:rsidR="00414957" w:rsidRPr="00024334">
        <w:rPr>
          <w:rFonts w:asciiTheme="majorBidi" w:hAnsiTheme="majorBidi" w:cs="B Nazanin"/>
          <w:sz w:val="28"/>
          <w:szCs w:val="28"/>
          <w:rtl/>
        </w:rPr>
        <w:t>ها را به اجرا گذارد</w:t>
      </w:r>
      <w:r w:rsidR="004D1B54" w:rsidRPr="00024334">
        <w:rPr>
          <w:rFonts w:asciiTheme="majorBidi" w:hAnsiTheme="majorBidi" w:cs="B Nazanin"/>
          <w:sz w:val="28"/>
          <w:szCs w:val="28"/>
          <w:rtl/>
        </w:rPr>
        <w:t>.</w:t>
      </w:r>
      <w:r w:rsidR="00B00AF9" w:rsidRPr="00024334">
        <w:rPr>
          <w:rFonts w:asciiTheme="majorBidi" w:hAnsiTheme="majorBidi" w:cs="B Nazanin"/>
          <w:sz w:val="28"/>
          <w:szCs w:val="28"/>
          <w:rtl/>
        </w:rPr>
        <w:t xml:space="preserve"> </w:t>
      </w:r>
      <w:r w:rsidR="008D53E1" w:rsidRPr="00024334">
        <w:rPr>
          <w:rFonts w:asciiTheme="majorBidi" w:hAnsiTheme="majorBidi" w:cs="B Nazanin"/>
          <w:sz w:val="28"/>
          <w:szCs w:val="28"/>
          <w:rtl/>
        </w:rPr>
        <w:t xml:space="preserve">نظر به اینکه تفاوتهاي شخصیتی مدیران منبع توسعه خلاقیت و یا ریشه بسیاري از مشکلات سازمانی بوده و با توجه به اینکه در حوزه </w:t>
      </w:r>
      <w:r w:rsidR="00B00AF9" w:rsidRPr="00024334">
        <w:rPr>
          <w:rFonts w:asciiTheme="majorBidi" w:hAnsiTheme="majorBidi" w:cs="B Nazanin"/>
          <w:sz w:val="28"/>
          <w:szCs w:val="28"/>
          <w:rtl/>
        </w:rPr>
        <w:t xml:space="preserve">مدیریت، </w:t>
      </w:r>
      <w:r w:rsidR="008D53E1" w:rsidRPr="00024334">
        <w:rPr>
          <w:rFonts w:asciiTheme="majorBidi" w:hAnsiTheme="majorBidi" w:cs="B Nazanin"/>
          <w:sz w:val="28"/>
          <w:szCs w:val="28"/>
          <w:rtl/>
        </w:rPr>
        <w:t xml:space="preserve">نقش ویژگی هاي </w:t>
      </w:r>
      <w:r w:rsidR="00B00AF9" w:rsidRPr="00024334">
        <w:rPr>
          <w:rFonts w:asciiTheme="majorBidi" w:hAnsiTheme="majorBidi" w:cs="B Nazanin"/>
          <w:sz w:val="28"/>
          <w:szCs w:val="28"/>
          <w:rtl/>
        </w:rPr>
        <w:t>روان شناختی</w:t>
      </w:r>
      <w:r w:rsidR="008D53E1" w:rsidRPr="00024334">
        <w:rPr>
          <w:rFonts w:asciiTheme="majorBidi" w:hAnsiTheme="majorBidi" w:cs="B Nazanin"/>
          <w:sz w:val="28"/>
          <w:szCs w:val="28"/>
          <w:rtl/>
        </w:rPr>
        <w:t xml:space="preserve"> </w:t>
      </w:r>
      <w:r w:rsidR="00B00AF9" w:rsidRPr="00024334">
        <w:rPr>
          <w:rFonts w:asciiTheme="majorBidi" w:hAnsiTheme="majorBidi" w:cs="B Nazanin"/>
          <w:sz w:val="28"/>
          <w:szCs w:val="28"/>
          <w:rtl/>
        </w:rPr>
        <w:t>بشدت مورد بحث و بررسی</w:t>
      </w:r>
      <w:r w:rsidR="008D53E1" w:rsidRPr="00024334">
        <w:rPr>
          <w:rFonts w:asciiTheme="majorBidi" w:hAnsiTheme="majorBidi" w:cs="B Nazanin"/>
          <w:sz w:val="28"/>
          <w:szCs w:val="28"/>
          <w:rtl/>
        </w:rPr>
        <w:t xml:space="preserve"> است، چنانچه وجود رابطه بین ویژگیهاي </w:t>
      </w:r>
      <w:r w:rsidR="00B00AF9" w:rsidRPr="00024334">
        <w:rPr>
          <w:rFonts w:asciiTheme="majorBidi" w:hAnsiTheme="majorBidi" w:cs="B Nazanin"/>
          <w:sz w:val="28"/>
          <w:szCs w:val="28"/>
          <w:rtl/>
        </w:rPr>
        <w:t>روان شناختی و شیوه مدیریت</w:t>
      </w:r>
      <w:r w:rsidR="008D53E1" w:rsidRPr="00024334">
        <w:rPr>
          <w:rFonts w:asciiTheme="majorBidi" w:hAnsiTheme="majorBidi" w:cs="B Nazanin"/>
          <w:sz w:val="28"/>
          <w:szCs w:val="28"/>
          <w:rtl/>
        </w:rPr>
        <w:t xml:space="preserve"> مورد </w:t>
      </w:r>
      <w:r w:rsidR="00B00AF9" w:rsidRPr="00024334">
        <w:rPr>
          <w:rFonts w:asciiTheme="majorBidi" w:hAnsiTheme="majorBidi" w:cs="B Nazanin"/>
          <w:sz w:val="28"/>
          <w:szCs w:val="28"/>
          <w:rtl/>
        </w:rPr>
        <w:t>ارزیابی</w:t>
      </w:r>
      <w:r w:rsidR="008D53E1" w:rsidRPr="00024334">
        <w:rPr>
          <w:rFonts w:asciiTheme="majorBidi" w:hAnsiTheme="majorBidi" w:cs="B Nazanin"/>
          <w:sz w:val="28"/>
          <w:szCs w:val="28"/>
          <w:rtl/>
        </w:rPr>
        <w:t xml:space="preserve"> قرار گیرد، در هنگام استخدام مدیران می توان با بررسی ویژگی هاي شخصیتی</w:t>
      </w:r>
      <w:r w:rsidR="00B00AF9" w:rsidRPr="00024334">
        <w:rPr>
          <w:rFonts w:asciiTheme="majorBidi" w:hAnsiTheme="majorBidi" w:cs="B Nazanin"/>
          <w:sz w:val="28"/>
          <w:szCs w:val="28"/>
          <w:rtl/>
        </w:rPr>
        <w:t xml:space="preserve"> و روان شناختی</w:t>
      </w:r>
      <w:r w:rsidR="008D53E1" w:rsidRPr="00024334">
        <w:rPr>
          <w:rFonts w:asciiTheme="majorBidi" w:hAnsiTheme="majorBidi" w:cs="B Nazanin"/>
          <w:sz w:val="28"/>
          <w:szCs w:val="28"/>
          <w:rtl/>
        </w:rPr>
        <w:t xml:space="preserve"> مدیران</w:t>
      </w:r>
      <w:r w:rsidR="00B00AF9" w:rsidRPr="00024334">
        <w:rPr>
          <w:rFonts w:asciiTheme="majorBidi" w:hAnsiTheme="majorBidi" w:cs="B Nazanin"/>
          <w:sz w:val="28"/>
          <w:szCs w:val="28"/>
          <w:rtl/>
        </w:rPr>
        <w:t>، یهترین انتخاب مناسب را انجام داد.</w:t>
      </w:r>
    </w:p>
    <w:p w14:paraId="2EF1A151" w14:textId="2DF543CF" w:rsidR="008D53E1" w:rsidRPr="00024334" w:rsidRDefault="008D53E1" w:rsidP="00A44367">
      <w:pPr>
        <w:bidi/>
        <w:spacing w:after="120" w:line="360" w:lineRule="auto"/>
        <w:jc w:val="both"/>
        <w:rPr>
          <w:rFonts w:asciiTheme="majorBidi" w:hAnsiTheme="majorBidi" w:cs="B Nazanin"/>
          <w:sz w:val="28"/>
          <w:szCs w:val="28"/>
          <w:rtl/>
        </w:rPr>
      </w:pPr>
      <w:r w:rsidRPr="00024334">
        <w:rPr>
          <w:rFonts w:asciiTheme="majorBidi" w:hAnsiTheme="majorBidi" w:cs="B Nazanin"/>
          <w:sz w:val="28"/>
          <w:szCs w:val="28"/>
          <w:rtl/>
        </w:rPr>
        <w:t>به نظر می رسد هر چه</w:t>
      </w:r>
      <w:r w:rsidR="00E1213F" w:rsidRPr="00024334">
        <w:rPr>
          <w:rFonts w:asciiTheme="majorBidi" w:hAnsiTheme="majorBidi" w:cs="B Nazanin"/>
          <w:sz w:val="28"/>
          <w:szCs w:val="28"/>
          <w:rtl/>
        </w:rPr>
        <w:t xml:space="preserve"> ویژگی های روان شناختی مدیران مناسب تر باشد</w:t>
      </w:r>
      <w:r w:rsidRPr="00024334">
        <w:rPr>
          <w:rFonts w:asciiTheme="majorBidi" w:hAnsiTheme="majorBidi" w:cs="B Nazanin"/>
          <w:sz w:val="28"/>
          <w:szCs w:val="28"/>
          <w:rtl/>
        </w:rPr>
        <w:t xml:space="preserve">، </w:t>
      </w:r>
      <w:r w:rsidR="00E1213F" w:rsidRPr="00024334">
        <w:rPr>
          <w:rFonts w:asciiTheme="majorBidi" w:hAnsiTheme="majorBidi" w:cs="B Nazanin"/>
          <w:sz w:val="28"/>
          <w:szCs w:val="28"/>
          <w:rtl/>
        </w:rPr>
        <w:t>تلاش</w:t>
      </w:r>
      <w:r w:rsidRPr="00024334">
        <w:rPr>
          <w:rFonts w:asciiTheme="majorBidi" w:hAnsiTheme="majorBidi" w:cs="B Nazanin"/>
          <w:sz w:val="28"/>
          <w:szCs w:val="28"/>
          <w:rtl/>
        </w:rPr>
        <w:t xml:space="preserve"> افراد تحت نظارت</w:t>
      </w:r>
      <w:r w:rsidR="00E1213F" w:rsidRPr="00024334">
        <w:rPr>
          <w:rFonts w:asciiTheme="majorBidi" w:hAnsiTheme="majorBidi" w:cs="B Nazanin"/>
          <w:sz w:val="28"/>
          <w:szCs w:val="28"/>
          <w:rtl/>
        </w:rPr>
        <w:t xml:space="preserve"> وی</w:t>
      </w:r>
      <w:r w:rsidRPr="00024334">
        <w:rPr>
          <w:rFonts w:asciiTheme="majorBidi" w:hAnsiTheme="majorBidi" w:cs="B Nazanin"/>
          <w:sz w:val="28"/>
          <w:szCs w:val="28"/>
          <w:rtl/>
        </w:rPr>
        <w:t xml:space="preserve"> در جهت دستیابی به هدفهاي سازمان و افزایش بهره وري شغلی، بهتر و بیشتر </w:t>
      </w:r>
      <w:r w:rsidR="00E1213F" w:rsidRPr="00024334">
        <w:rPr>
          <w:rFonts w:asciiTheme="majorBidi" w:hAnsiTheme="majorBidi" w:cs="B Nazanin"/>
          <w:sz w:val="28"/>
          <w:szCs w:val="28"/>
          <w:rtl/>
        </w:rPr>
        <w:t xml:space="preserve">می </w:t>
      </w:r>
      <w:r w:rsidRPr="00024334">
        <w:rPr>
          <w:rFonts w:asciiTheme="majorBidi" w:hAnsiTheme="majorBidi" w:cs="B Nazanin"/>
          <w:sz w:val="28"/>
          <w:szCs w:val="28"/>
          <w:rtl/>
        </w:rPr>
        <w:t xml:space="preserve">گردد، از این رو با توجه به اینکه تفاوتهاي فردي و ویژگیهاي </w:t>
      </w:r>
      <w:r w:rsidR="00E1213F" w:rsidRPr="00024334">
        <w:rPr>
          <w:rFonts w:asciiTheme="majorBidi" w:hAnsiTheme="majorBidi" w:cs="B Nazanin"/>
          <w:sz w:val="28"/>
          <w:szCs w:val="28"/>
          <w:rtl/>
        </w:rPr>
        <w:t>روان شناختی</w:t>
      </w:r>
      <w:r w:rsidRPr="00024334">
        <w:rPr>
          <w:rFonts w:asciiTheme="majorBidi" w:hAnsiTheme="majorBidi" w:cs="B Nazanin"/>
          <w:sz w:val="28"/>
          <w:szCs w:val="28"/>
          <w:rtl/>
        </w:rPr>
        <w:t xml:space="preserve"> مدیران به عنوان عواملی مهم بر اثربخشی سازمانی موثر می باشد و ن</w:t>
      </w:r>
      <w:r w:rsidR="00E1213F" w:rsidRPr="00024334">
        <w:rPr>
          <w:rFonts w:asciiTheme="majorBidi" w:hAnsiTheme="majorBidi" w:cs="B Nazanin"/>
          <w:sz w:val="28"/>
          <w:szCs w:val="28"/>
          <w:rtl/>
        </w:rPr>
        <w:t>ظر</w:t>
      </w:r>
      <w:r w:rsidRPr="00024334">
        <w:rPr>
          <w:rFonts w:asciiTheme="majorBidi" w:hAnsiTheme="majorBidi" w:cs="B Nazanin"/>
          <w:sz w:val="28"/>
          <w:szCs w:val="28"/>
          <w:rtl/>
        </w:rPr>
        <w:t xml:space="preserve"> به اینکه تا به حال </w:t>
      </w:r>
      <w:r w:rsidR="00E1213F" w:rsidRPr="00024334">
        <w:rPr>
          <w:rFonts w:asciiTheme="majorBidi" w:hAnsiTheme="majorBidi" w:cs="B Nazanin"/>
          <w:sz w:val="28"/>
          <w:szCs w:val="28"/>
          <w:rtl/>
        </w:rPr>
        <w:t xml:space="preserve">پژوهش های اندکی در زمینه </w:t>
      </w:r>
      <w:r w:rsidRPr="00024334">
        <w:rPr>
          <w:rFonts w:asciiTheme="majorBidi" w:hAnsiTheme="majorBidi" w:cs="B Nazanin"/>
          <w:sz w:val="28"/>
          <w:szCs w:val="28"/>
          <w:rtl/>
        </w:rPr>
        <w:t xml:space="preserve">ویژگیهاي </w:t>
      </w:r>
      <w:del w:id="92" w:author="Javad Fadardi" w:date="2018-08-11T23:29:00Z">
        <w:r w:rsidR="00E1213F" w:rsidRPr="00024334" w:rsidDel="00DC5D3D">
          <w:rPr>
            <w:rFonts w:asciiTheme="majorBidi" w:hAnsiTheme="majorBidi" w:cs="B Nazanin"/>
            <w:sz w:val="28"/>
            <w:szCs w:val="28"/>
            <w:rtl/>
          </w:rPr>
          <w:delText>روان شناختی</w:delText>
        </w:r>
      </w:del>
      <w:ins w:id="93" w:author="Javad Fadardi" w:date="2018-08-11T23:29:00Z">
        <w:r w:rsidR="00DC5D3D">
          <w:rPr>
            <w:rFonts w:asciiTheme="majorBidi" w:hAnsiTheme="majorBidi" w:cs="B Nazanin" w:hint="cs"/>
            <w:sz w:val="28"/>
            <w:szCs w:val="28"/>
            <w:rtl/>
          </w:rPr>
          <w:t>ش</w:t>
        </w:r>
      </w:ins>
      <w:ins w:id="94" w:author="Javad Fadardi" w:date="2018-08-11T23:30:00Z">
        <w:r w:rsidR="00DC5D3D">
          <w:rPr>
            <w:rFonts w:asciiTheme="majorBidi" w:hAnsiTheme="majorBidi" w:cs="B Nazanin" w:hint="cs"/>
            <w:sz w:val="28"/>
            <w:szCs w:val="28"/>
            <w:rtl/>
          </w:rPr>
          <w:t>خصیتی</w:t>
        </w:r>
      </w:ins>
      <w:r w:rsidRPr="00024334">
        <w:rPr>
          <w:rFonts w:asciiTheme="majorBidi" w:hAnsiTheme="majorBidi" w:cs="B Nazanin"/>
          <w:sz w:val="28"/>
          <w:szCs w:val="28"/>
          <w:rtl/>
        </w:rPr>
        <w:t xml:space="preserve"> </w:t>
      </w:r>
      <w:r w:rsidR="00E1213F" w:rsidRPr="00024334">
        <w:rPr>
          <w:rFonts w:asciiTheme="majorBidi" w:hAnsiTheme="majorBidi" w:cs="B Nazanin"/>
          <w:sz w:val="28"/>
          <w:szCs w:val="28"/>
          <w:rtl/>
        </w:rPr>
        <w:t>در زمینه</w:t>
      </w:r>
      <w:r w:rsidRPr="00024334">
        <w:rPr>
          <w:rFonts w:asciiTheme="majorBidi" w:hAnsiTheme="majorBidi" w:cs="B Nazanin"/>
          <w:sz w:val="28"/>
          <w:szCs w:val="28"/>
          <w:rtl/>
        </w:rPr>
        <w:t xml:space="preserve"> تأثیر این متغیرها در بین مدیران </w:t>
      </w:r>
      <w:r w:rsidR="00E1213F" w:rsidRPr="00024334">
        <w:rPr>
          <w:rFonts w:asciiTheme="majorBidi" w:hAnsiTheme="majorBidi" w:cs="B Nazanin"/>
          <w:sz w:val="28"/>
          <w:szCs w:val="28"/>
          <w:rtl/>
        </w:rPr>
        <w:t xml:space="preserve">انجام </w:t>
      </w:r>
      <w:r w:rsidRPr="00024334">
        <w:rPr>
          <w:rFonts w:asciiTheme="majorBidi" w:hAnsiTheme="majorBidi" w:cs="B Nazanin"/>
          <w:sz w:val="28"/>
          <w:szCs w:val="28"/>
          <w:rtl/>
        </w:rPr>
        <w:t xml:space="preserve">شده است، لذا </w:t>
      </w:r>
      <w:r w:rsidR="00E1213F" w:rsidRPr="00024334">
        <w:rPr>
          <w:rFonts w:asciiTheme="majorBidi" w:hAnsiTheme="majorBidi" w:cs="B Nazanin"/>
          <w:sz w:val="28"/>
          <w:szCs w:val="28"/>
          <w:rtl/>
        </w:rPr>
        <w:t xml:space="preserve">اهمیت و </w:t>
      </w:r>
      <w:r w:rsidRPr="00024334">
        <w:rPr>
          <w:rFonts w:asciiTheme="majorBidi" w:hAnsiTheme="majorBidi" w:cs="B Nazanin"/>
          <w:sz w:val="28"/>
          <w:szCs w:val="28"/>
          <w:rtl/>
        </w:rPr>
        <w:t xml:space="preserve">ضرورت مطالعه نقش </w:t>
      </w:r>
      <w:r w:rsidR="00E1213F" w:rsidRPr="00024334">
        <w:rPr>
          <w:rFonts w:asciiTheme="majorBidi" w:hAnsiTheme="majorBidi" w:cs="B Nazanin"/>
          <w:sz w:val="28"/>
          <w:szCs w:val="28"/>
          <w:rtl/>
        </w:rPr>
        <w:t xml:space="preserve">ویژگی های </w:t>
      </w:r>
      <w:del w:id="95" w:author="Javad Fadardi" w:date="2018-08-11T23:30:00Z">
        <w:r w:rsidR="00E1213F" w:rsidRPr="00024334" w:rsidDel="00DC5D3D">
          <w:rPr>
            <w:rFonts w:asciiTheme="majorBidi" w:hAnsiTheme="majorBidi" w:cs="B Nazanin"/>
            <w:sz w:val="28"/>
            <w:szCs w:val="28"/>
            <w:rtl/>
          </w:rPr>
          <w:delText>روان شناختی</w:delText>
        </w:r>
      </w:del>
      <w:ins w:id="96" w:author="Javad Fadardi" w:date="2018-08-11T23:30:00Z">
        <w:r w:rsidR="00DC5D3D">
          <w:rPr>
            <w:rFonts w:asciiTheme="majorBidi" w:hAnsiTheme="majorBidi" w:cs="B Nazanin" w:hint="cs"/>
            <w:sz w:val="28"/>
            <w:szCs w:val="28"/>
            <w:rtl/>
          </w:rPr>
          <w:t>شخصیتی</w:t>
        </w:r>
      </w:ins>
      <w:r w:rsidR="00E1213F" w:rsidRPr="00024334">
        <w:rPr>
          <w:rFonts w:asciiTheme="majorBidi" w:hAnsiTheme="majorBidi" w:cs="B Nazanin"/>
          <w:sz w:val="28"/>
          <w:szCs w:val="28"/>
          <w:rtl/>
        </w:rPr>
        <w:t xml:space="preserve"> مدیران بر شیوه مدیریت و ساخت پروژه ها</w:t>
      </w:r>
      <w:r w:rsidRPr="00024334">
        <w:rPr>
          <w:rFonts w:asciiTheme="majorBidi" w:hAnsiTheme="majorBidi" w:cs="B Nazanin"/>
          <w:sz w:val="28"/>
          <w:szCs w:val="28"/>
          <w:rtl/>
        </w:rPr>
        <w:t xml:space="preserve"> </w:t>
      </w:r>
      <w:r w:rsidR="00E1213F" w:rsidRPr="00024334">
        <w:rPr>
          <w:rFonts w:asciiTheme="majorBidi" w:hAnsiTheme="majorBidi" w:cs="B Nazanin"/>
          <w:sz w:val="28"/>
          <w:szCs w:val="28"/>
          <w:rtl/>
        </w:rPr>
        <w:t>دوچندان می گردد.</w:t>
      </w:r>
    </w:p>
    <w:p w14:paraId="06C65F98" w14:textId="77777777" w:rsidR="00D80CA4" w:rsidRDefault="00D80CA4" w:rsidP="00A44367">
      <w:pPr>
        <w:bidi/>
        <w:spacing w:after="120" w:line="360" w:lineRule="auto"/>
        <w:jc w:val="lowKashida"/>
        <w:rPr>
          <w:rFonts w:asciiTheme="majorBidi" w:hAnsiTheme="majorBidi" w:cs="B Nazanin"/>
          <w:b/>
          <w:bCs/>
          <w:sz w:val="28"/>
          <w:szCs w:val="28"/>
          <w:rtl/>
          <w:lang w:bidi="fa-IR"/>
        </w:rPr>
      </w:pPr>
    </w:p>
    <w:p w14:paraId="034E026B" w14:textId="77777777" w:rsidR="001047E2" w:rsidRDefault="001047E2" w:rsidP="001047E2">
      <w:pPr>
        <w:bidi/>
        <w:spacing w:after="120" w:line="360" w:lineRule="auto"/>
        <w:jc w:val="lowKashida"/>
        <w:rPr>
          <w:rFonts w:asciiTheme="majorBidi" w:hAnsiTheme="majorBidi" w:cs="B Nazanin"/>
          <w:b/>
          <w:bCs/>
          <w:sz w:val="28"/>
          <w:szCs w:val="28"/>
          <w:rtl/>
          <w:lang w:bidi="fa-IR"/>
        </w:rPr>
      </w:pPr>
    </w:p>
    <w:p w14:paraId="62BF7F30" w14:textId="77777777" w:rsidR="001047E2" w:rsidRPr="00024334" w:rsidRDefault="001047E2" w:rsidP="001047E2">
      <w:pPr>
        <w:bidi/>
        <w:spacing w:after="120" w:line="360" w:lineRule="auto"/>
        <w:jc w:val="lowKashida"/>
        <w:rPr>
          <w:rFonts w:asciiTheme="majorBidi" w:hAnsiTheme="majorBidi" w:cs="B Nazanin"/>
          <w:b/>
          <w:bCs/>
          <w:sz w:val="28"/>
          <w:szCs w:val="28"/>
          <w:rtl/>
          <w:lang w:bidi="fa-IR"/>
        </w:rPr>
      </w:pPr>
    </w:p>
    <w:p w14:paraId="677F36BE" w14:textId="3E80A7F6" w:rsidR="00676623" w:rsidRDefault="00676623" w:rsidP="00A44367">
      <w:pPr>
        <w:bidi/>
        <w:spacing w:after="120" w:line="360" w:lineRule="auto"/>
        <w:jc w:val="lowKashida"/>
        <w:rPr>
          <w:ins w:id="97" w:author="Javad Fadardi" w:date="2018-08-11T23:38:00Z"/>
          <w:rFonts w:asciiTheme="majorBidi" w:hAnsiTheme="majorBidi" w:cs="B Nazanin"/>
          <w:b/>
          <w:bCs/>
          <w:sz w:val="28"/>
          <w:szCs w:val="28"/>
          <w:rtl/>
          <w:lang w:bidi="fa-IR"/>
        </w:rPr>
      </w:pPr>
      <w:r w:rsidRPr="00024334">
        <w:rPr>
          <w:rFonts w:asciiTheme="majorBidi" w:hAnsiTheme="majorBidi" w:cs="B Nazanin"/>
          <w:b/>
          <w:bCs/>
          <w:sz w:val="28"/>
          <w:szCs w:val="28"/>
          <w:rtl/>
          <w:lang w:bidi="fa-IR"/>
        </w:rPr>
        <w:t>5. روش تحقیق</w:t>
      </w:r>
    </w:p>
    <w:p w14:paraId="68B852B2" w14:textId="5C2E5DA7" w:rsidR="009170B4" w:rsidRPr="009170B4" w:rsidRDefault="009170B4" w:rsidP="009170B4">
      <w:pPr>
        <w:bidi/>
        <w:spacing w:after="120" w:line="360" w:lineRule="auto"/>
        <w:jc w:val="lowKashida"/>
        <w:rPr>
          <w:rFonts w:asciiTheme="majorBidi" w:hAnsiTheme="majorBidi" w:cs="B Nazanin"/>
          <w:b/>
          <w:bCs/>
          <w:i/>
          <w:iCs/>
          <w:sz w:val="28"/>
          <w:szCs w:val="28"/>
          <w:rtl/>
          <w:lang w:bidi="fa-IR"/>
        </w:rPr>
      </w:pPr>
      <w:ins w:id="98" w:author="Javad Fadardi" w:date="2018-08-11T23:38:00Z">
        <w:r w:rsidRPr="009170B4">
          <w:rPr>
            <w:rFonts w:asciiTheme="majorBidi" w:hAnsiTheme="majorBidi" w:cs="B Nazanin" w:hint="cs"/>
            <w:b/>
            <w:bCs/>
            <w:i/>
            <w:iCs/>
            <w:sz w:val="28"/>
            <w:szCs w:val="28"/>
            <w:rtl/>
            <w:lang w:bidi="fa-IR"/>
          </w:rPr>
          <w:t>جامعه و نمونه تحقیق</w:t>
        </w:r>
      </w:ins>
    </w:p>
    <w:p w14:paraId="159A2D3F" w14:textId="77777777" w:rsidR="009170B4" w:rsidRDefault="00676623" w:rsidP="001047E2">
      <w:pPr>
        <w:bidi/>
        <w:spacing w:after="120" w:line="276" w:lineRule="auto"/>
        <w:jc w:val="lowKashida"/>
        <w:rPr>
          <w:ins w:id="99" w:author="Javad Fadardi" w:date="2018-08-11T23:38:00Z"/>
          <w:rFonts w:asciiTheme="majorBidi" w:hAnsiTheme="majorBidi" w:cs="B Nazanin"/>
          <w:sz w:val="28"/>
          <w:szCs w:val="28"/>
          <w:rtl/>
          <w:lang w:bidi="fa-IR"/>
        </w:rPr>
      </w:pPr>
      <w:commentRangeStart w:id="100"/>
      <w:r w:rsidRPr="00024334">
        <w:rPr>
          <w:rFonts w:asciiTheme="majorBidi" w:hAnsiTheme="majorBidi" w:cs="B Nazanin"/>
          <w:sz w:val="28"/>
          <w:szCs w:val="28"/>
          <w:rtl/>
          <w:lang w:bidi="fa-IR"/>
        </w:rPr>
        <w:t xml:space="preserve">پژوهش حاضر از نوع هدف </w:t>
      </w:r>
      <w:del w:id="101" w:author="Javad Fadardi" w:date="2018-08-11T23:30:00Z">
        <w:r w:rsidRPr="00024334" w:rsidDel="00DC5D3D">
          <w:rPr>
            <w:rFonts w:asciiTheme="majorBidi" w:hAnsiTheme="majorBidi" w:cs="B Nazanin"/>
            <w:sz w:val="28"/>
            <w:szCs w:val="28"/>
            <w:rtl/>
            <w:lang w:bidi="fa-IR"/>
          </w:rPr>
          <w:delText>کاربردی</w:delText>
        </w:r>
      </w:del>
      <w:ins w:id="102" w:author="Javad Fadardi" w:date="2018-08-11T23:30:00Z">
        <w:r w:rsidR="00DC5D3D">
          <w:rPr>
            <w:rFonts w:asciiTheme="majorBidi" w:hAnsiTheme="majorBidi" w:cs="B Nazanin" w:hint="cs"/>
            <w:sz w:val="28"/>
            <w:szCs w:val="28"/>
            <w:rtl/>
            <w:lang w:bidi="fa-IR"/>
          </w:rPr>
          <w:t>اکتشافی</w:t>
        </w:r>
      </w:ins>
      <w:r w:rsidRPr="00024334">
        <w:rPr>
          <w:rFonts w:asciiTheme="majorBidi" w:hAnsiTheme="majorBidi" w:cs="B Nazanin"/>
          <w:sz w:val="28"/>
          <w:szCs w:val="28"/>
          <w:rtl/>
          <w:lang w:bidi="fa-IR"/>
        </w:rPr>
        <w:t>،</w:t>
      </w:r>
      <w:ins w:id="103" w:author="Javad Fadardi" w:date="2018-08-11T23:30:00Z">
        <w:r w:rsidR="00DC5D3D">
          <w:rPr>
            <w:rFonts w:asciiTheme="majorBidi" w:hAnsiTheme="majorBidi" w:cs="B Nazanin" w:hint="cs"/>
            <w:sz w:val="28"/>
            <w:szCs w:val="28"/>
            <w:rtl/>
            <w:lang w:bidi="fa-IR"/>
          </w:rPr>
          <w:t xml:space="preserve"> و</w:t>
        </w:r>
      </w:ins>
      <w:r w:rsidR="004B14F2" w:rsidRPr="00024334">
        <w:rPr>
          <w:rFonts w:asciiTheme="majorBidi" w:hAnsiTheme="majorBidi" w:cs="B Nazanin"/>
          <w:sz w:val="28"/>
          <w:szCs w:val="28"/>
          <w:rtl/>
          <w:lang w:bidi="fa-IR"/>
        </w:rPr>
        <w:t xml:space="preserve"> از نظر میزان کنترل </w:t>
      </w:r>
      <w:proofErr w:type="spellStart"/>
      <w:r w:rsidR="004B14F2" w:rsidRPr="00024334">
        <w:rPr>
          <w:rFonts w:asciiTheme="majorBidi" w:hAnsiTheme="majorBidi" w:cs="B Nazanin"/>
          <w:sz w:val="28"/>
          <w:szCs w:val="28"/>
          <w:rtl/>
          <w:lang w:bidi="fa-IR"/>
        </w:rPr>
        <w:t>متغیرها</w:t>
      </w:r>
      <w:proofErr w:type="spellEnd"/>
      <w:r w:rsidR="004B14F2" w:rsidRPr="00024334">
        <w:rPr>
          <w:rFonts w:asciiTheme="majorBidi" w:hAnsiTheme="majorBidi" w:cs="B Nazanin"/>
          <w:sz w:val="28"/>
          <w:szCs w:val="28"/>
          <w:rtl/>
          <w:lang w:bidi="fa-IR"/>
        </w:rPr>
        <w:t xml:space="preserve"> توصیفی-پیمایشی بوده و به منظور تجزیه و تحلیل داده ها </w:t>
      </w:r>
      <w:del w:id="104" w:author="Javad Fadardi" w:date="2018-08-11T23:30:00Z">
        <w:r w:rsidR="004B14F2" w:rsidRPr="00024334" w:rsidDel="00DC5D3D">
          <w:rPr>
            <w:rFonts w:asciiTheme="majorBidi" w:hAnsiTheme="majorBidi" w:cs="B Nazanin"/>
            <w:sz w:val="28"/>
            <w:szCs w:val="28"/>
            <w:rtl/>
            <w:lang w:bidi="fa-IR"/>
          </w:rPr>
          <w:delText xml:space="preserve">زا </w:delText>
        </w:r>
      </w:del>
      <w:ins w:id="105" w:author="Javad Fadardi" w:date="2018-08-11T23:30:00Z">
        <w:r w:rsidR="00DC5D3D">
          <w:rPr>
            <w:rFonts w:asciiTheme="majorBidi" w:hAnsiTheme="majorBidi" w:cs="B Nazanin" w:hint="cs"/>
            <w:sz w:val="28"/>
            <w:szCs w:val="28"/>
            <w:rtl/>
            <w:lang w:bidi="fa-IR"/>
          </w:rPr>
          <w:t>از روشهای</w:t>
        </w:r>
        <w:r w:rsidR="00DC5D3D" w:rsidRPr="00024334">
          <w:rPr>
            <w:rFonts w:asciiTheme="majorBidi" w:hAnsiTheme="majorBidi" w:cs="B Nazanin"/>
            <w:sz w:val="28"/>
            <w:szCs w:val="28"/>
            <w:rtl/>
            <w:lang w:bidi="fa-IR"/>
          </w:rPr>
          <w:t xml:space="preserve"> </w:t>
        </w:r>
      </w:ins>
      <w:r w:rsidR="004B14F2" w:rsidRPr="00024334">
        <w:rPr>
          <w:rFonts w:asciiTheme="majorBidi" w:hAnsiTheme="majorBidi" w:cs="B Nazanin"/>
          <w:sz w:val="28"/>
          <w:szCs w:val="28"/>
          <w:rtl/>
          <w:lang w:bidi="fa-IR"/>
        </w:rPr>
        <w:t>همبستگی استفاده شده است.</w:t>
      </w:r>
      <w:r w:rsidR="004C68DB" w:rsidRPr="00024334">
        <w:rPr>
          <w:rFonts w:asciiTheme="majorBidi" w:hAnsiTheme="majorBidi" w:cs="B Nazanin"/>
          <w:sz w:val="28"/>
          <w:szCs w:val="28"/>
          <w:rtl/>
          <w:lang w:bidi="fa-IR"/>
        </w:rPr>
        <w:t xml:space="preserve"> جامعه آماری مطالعه حاضر شامل کلیه مدیران</w:t>
      </w:r>
      <w:r w:rsidR="00FC1125" w:rsidRPr="00024334">
        <w:rPr>
          <w:rFonts w:asciiTheme="majorBidi" w:hAnsiTheme="majorBidi" w:cs="B Nazanin"/>
          <w:sz w:val="28"/>
          <w:szCs w:val="28"/>
          <w:rtl/>
          <w:lang w:bidi="fa-IR"/>
        </w:rPr>
        <w:t xml:space="preserve"> بخش های مختلف در شرکت های خصوصی شهر </w:t>
      </w:r>
      <w:r w:rsidR="001047E2">
        <w:rPr>
          <w:rFonts w:asciiTheme="majorBidi" w:hAnsiTheme="majorBidi" w:cs="B Nazanin" w:hint="cs"/>
          <w:sz w:val="28"/>
          <w:szCs w:val="28"/>
          <w:rtl/>
          <w:lang w:bidi="fa-IR"/>
        </w:rPr>
        <w:t>مشهد</w:t>
      </w:r>
      <w:r w:rsidR="00FC1125" w:rsidRPr="00024334">
        <w:rPr>
          <w:rFonts w:asciiTheme="majorBidi" w:hAnsiTheme="majorBidi" w:cs="B Nazanin"/>
          <w:sz w:val="28"/>
          <w:szCs w:val="28"/>
          <w:rtl/>
          <w:lang w:bidi="fa-IR"/>
        </w:rPr>
        <w:t xml:space="preserve"> که در زمان پژوهش حداقل شش ماه ســ</w:t>
      </w:r>
      <w:proofErr w:type="spellStart"/>
      <w:r w:rsidR="00FC1125" w:rsidRPr="00024334">
        <w:rPr>
          <w:rFonts w:asciiTheme="majorBidi" w:hAnsiTheme="majorBidi" w:cs="B Nazanin"/>
          <w:sz w:val="28"/>
          <w:szCs w:val="28"/>
          <w:rtl/>
          <w:lang w:bidi="fa-IR"/>
        </w:rPr>
        <w:t>ابقه</w:t>
      </w:r>
      <w:proofErr w:type="spellEnd"/>
      <w:r w:rsidR="00FC1125" w:rsidRPr="00024334">
        <w:rPr>
          <w:rFonts w:asciiTheme="majorBidi" w:hAnsiTheme="majorBidi" w:cs="B Nazanin"/>
          <w:sz w:val="28"/>
          <w:szCs w:val="28"/>
          <w:rtl/>
          <w:lang w:bidi="fa-IR"/>
        </w:rPr>
        <w:t xml:space="preserve"> کار در یکی از بخش های مختلف </w:t>
      </w:r>
      <w:r w:rsidR="00900DF5" w:rsidRPr="00024334">
        <w:rPr>
          <w:rFonts w:asciiTheme="majorBidi" w:hAnsiTheme="majorBidi" w:cs="B Nazanin"/>
          <w:sz w:val="28"/>
          <w:szCs w:val="28"/>
          <w:rtl/>
          <w:lang w:bidi="fa-IR"/>
        </w:rPr>
        <w:t>شرکت</w:t>
      </w:r>
      <w:r w:rsidR="00FC1125" w:rsidRPr="00024334">
        <w:rPr>
          <w:rFonts w:asciiTheme="majorBidi" w:hAnsiTheme="majorBidi" w:cs="B Nazanin"/>
          <w:sz w:val="28"/>
          <w:szCs w:val="28"/>
          <w:rtl/>
          <w:lang w:bidi="fa-IR"/>
        </w:rPr>
        <w:t xml:space="preserve"> را به عنوان مدیر دارا بودند و </w:t>
      </w:r>
      <w:proofErr w:type="spellStart"/>
      <w:r w:rsidR="00FC1125" w:rsidRPr="00024334">
        <w:rPr>
          <w:rFonts w:asciiTheme="majorBidi" w:hAnsiTheme="majorBidi" w:cs="B Nazanin"/>
          <w:sz w:val="28"/>
          <w:szCs w:val="28"/>
          <w:rtl/>
          <w:lang w:bidi="fa-IR"/>
        </w:rPr>
        <w:t>همچنی</w:t>
      </w:r>
      <w:proofErr w:type="spellEnd"/>
      <w:r w:rsidR="00FC1125" w:rsidRPr="00024334">
        <w:rPr>
          <w:rFonts w:asciiTheme="majorBidi" w:hAnsiTheme="majorBidi" w:cs="B Nazanin"/>
          <w:sz w:val="28"/>
          <w:szCs w:val="28"/>
          <w:rtl/>
          <w:lang w:bidi="fa-IR"/>
        </w:rPr>
        <w:t>ــن دارای حداقل مدرک کارشناسی  بودند</w:t>
      </w:r>
      <w:del w:id="106" w:author="Javad Fadardi" w:date="2018-08-11T23:31:00Z">
        <w:r w:rsidR="00FC1125" w:rsidRPr="00024334" w:rsidDel="00DC5D3D">
          <w:rPr>
            <w:rFonts w:asciiTheme="majorBidi" w:hAnsiTheme="majorBidi" w:cs="B Nazanin"/>
            <w:sz w:val="28"/>
            <w:szCs w:val="28"/>
            <w:rtl/>
            <w:lang w:bidi="fa-IR"/>
          </w:rPr>
          <w:delText>، می باشد</w:delText>
        </w:r>
      </w:del>
      <w:r w:rsidR="00F0683B" w:rsidRPr="00024334">
        <w:rPr>
          <w:rFonts w:asciiTheme="majorBidi" w:hAnsiTheme="majorBidi" w:cs="B Nazanin"/>
          <w:sz w:val="28"/>
          <w:szCs w:val="28"/>
          <w:rtl/>
          <w:lang w:bidi="fa-IR"/>
        </w:rPr>
        <w:t xml:space="preserve">. به شرکت </w:t>
      </w:r>
      <w:proofErr w:type="spellStart"/>
      <w:r w:rsidR="00F0683B" w:rsidRPr="00024334">
        <w:rPr>
          <w:rFonts w:asciiTheme="majorBidi" w:hAnsiTheme="majorBidi" w:cs="B Nazanin"/>
          <w:sz w:val="28"/>
          <w:szCs w:val="28"/>
          <w:rtl/>
          <w:lang w:bidi="fa-IR"/>
        </w:rPr>
        <w:t>کنندگان</w:t>
      </w:r>
      <w:proofErr w:type="spellEnd"/>
      <w:r w:rsidR="00F0683B" w:rsidRPr="00024334">
        <w:rPr>
          <w:rFonts w:asciiTheme="majorBidi" w:hAnsiTheme="majorBidi" w:cs="B Nazanin"/>
          <w:sz w:val="28"/>
          <w:szCs w:val="28"/>
          <w:rtl/>
          <w:lang w:bidi="fa-IR"/>
        </w:rPr>
        <w:t xml:space="preserve"> اطمینان داده شد که همه داده ها محرمانه خواهند ماند</w:t>
      </w:r>
      <w:commentRangeEnd w:id="100"/>
      <w:r w:rsidR="00DC5D3D">
        <w:rPr>
          <w:rStyle w:val="CommentReference"/>
          <w:rtl/>
        </w:rPr>
        <w:commentReference w:id="100"/>
      </w:r>
      <w:r w:rsidR="00F0683B" w:rsidRPr="00024334">
        <w:rPr>
          <w:rFonts w:asciiTheme="majorBidi" w:hAnsiTheme="majorBidi" w:cs="B Nazanin"/>
          <w:sz w:val="28"/>
          <w:szCs w:val="28"/>
          <w:rtl/>
          <w:lang w:bidi="fa-IR"/>
        </w:rPr>
        <w:t>.</w:t>
      </w:r>
      <w:r w:rsidR="00900DF5" w:rsidRPr="00024334">
        <w:rPr>
          <w:rFonts w:asciiTheme="majorBidi" w:hAnsiTheme="majorBidi" w:cs="B Nazanin"/>
          <w:sz w:val="28"/>
          <w:szCs w:val="28"/>
          <w:rtl/>
          <w:lang w:bidi="fa-IR"/>
        </w:rPr>
        <w:t xml:space="preserve"> جامعه آماری در مجموع شامل 90 مدیر در بخش های مختلف </w:t>
      </w:r>
      <w:commentRangeStart w:id="107"/>
      <w:ins w:id="108" w:author="Javad Fadardi" w:date="2018-08-11T23:34:00Z">
        <w:r w:rsidR="00DC5D3D">
          <w:rPr>
            <w:rFonts w:asciiTheme="majorBidi" w:hAnsiTheme="majorBidi" w:cs="B Nazanin" w:hint="cs"/>
            <w:sz w:val="28"/>
            <w:szCs w:val="28"/>
            <w:rtl/>
            <w:lang w:bidi="fa-IR"/>
          </w:rPr>
          <w:t>.کج</w:t>
        </w:r>
      </w:ins>
      <w:ins w:id="109" w:author="Javad Fadardi" w:date="2018-08-11T23:35:00Z">
        <w:r w:rsidR="00DC5D3D">
          <w:rPr>
            <w:rFonts w:asciiTheme="majorBidi" w:hAnsiTheme="majorBidi" w:cs="B Nazanin" w:hint="cs"/>
            <w:sz w:val="28"/>
            <w:szCs w:val="28"/>
            <w:rtl/>
            <w:lang w:bidi="fa-IR"/>
          </w:rPr>
          <w:t>ا؟؟</w:t>
        </w:r>
      </w:ins>
      <w:ins w:id="110" w:author="Javad Fadardi" w:date="2018-08-11T23:34:00Z">
        <w:r w:rsidR="00DC5D3D">
          <w:rPr>
            <w:rFonts w:asciiTheme="majorBidi" w:hAnsiTheme="majorBidi" w:cs="B Nazanin" w:hint="cs"/>
            <w:sz w:val="28"/>
            <w:szCs w:val="28"/>
            <w:rtl/>
            <w:lang w:bidi="fa-IR"/>
          </w:rPr>
          <w:t xml:space="preserve">... </w:t>
        </w:r>
      </w:ins>
      <w:commentRangeEnd w:id="107"/>
      <w:ins w:id="111" w:author="Javad Fadardi" w:date="2018-08-11T23:35:00Z">
        <w:r w:rsidR="00DC5D3D">
          <w:rPr>
            <w:rStyle w:val="CommentReference"/>
            <w:rtl/>
          </w:rPr>
          <w:commentReference w:id="107"/>
        </w:r>
      </w:ins>
      <w:ins w:id="112" w:author="Javad Fadardi" w:date="2018-08-11T23:34:00Z">
        <w:r w:rsidR="00DC5D3D">
          <w:rPr>
            <w:rFonts w:asciiTheme="majorBidi" w:hAnsiTheme="majorBidi" w:cs="B Nazanin" w:hint="cs"/>
            <w:sz w:val="28"/>
            <w:szCs w:val="28"/>
            <w:rtl/>
            <w:lang w:bidi="fa-IR"/>
          </w:rPr>
          <w:t xml:space="preserve">بود </w:t>
        </w:r>
      </w:ins>
      <w:del w:id="113" w:author="Javad Fadardi" w:date="2018-08-11T23:34:00Z">
        <w:r w:rsidR="00900DF5" w:rsidRPr="00024334" w:rsidDel="00DC5D3D">
          <w:rPr>
            <w:rFonts w:asciiTheme="majorBidi" w:hAnsiTheme="majorBidi" w:cs="B Nazanin"/>
            <w:sz w:val="28"/>
            <w:szCs w:val="28"/>
            <w:rtl/>
            <w:lang w:bidi="fa-IR"/>
          </w:rPr>
          <w:delText xml:space="preserve">می باشد </w:delText>
        </w:r>
      </w:del>
      <w:r w:rsidR="00900DF5" w:rsidRPr="00024334">
        <w:rPr>
          <w:rFonts w:asciiTheme="majorBidi" w:hAnsiTheme="majorBidi" w:cs="B Nazanin"/>
          <w:sz w:val="28"/>
          <w:szCs w:val="28"/>
          <w:rtl/>
          <w:lang w:bidi="fa-IR"/>
        </w:rPr>
        <w:t xml:space="preserve">که با روش نمونه گیری تصادفی ساده و بر اساس فرمول </w:t>
      </w:r>
      <w:proofErr w:type="spellStart"/>
      <w:r w:rsidR="00900DF5" w:rsidRPr="00024334">
        <w:rPr>
          <w:rFonts w:asciiTheme="majorBidi" w:hAnsiTheme="majorBidi" w:cs="B Nazanin"/>
          <w:sz w:val="28"/>
          <w:szCs w:val="28"/>
          <w:rtl/>
          <w:lang w:bidi="fa-IR"/>
        </w:rPr>
        <w:t>کوکران</w:t>
      </w:r>
      <w:proofErr w:type="spellEnd"/>
      <w:r w:rsidR="00900DF5" w:rsidRPr="00024334">
        <w:rPr>
          <w:rFonts w:asciiTheme="majorBidi" w:hAnsiTheme="majorBidi" w:cs="B Nazanin"/>
          <w:sz w:val="28"/>
          <w:szCs w:val="28"/>
          <w:rtl/>
          <w:lang w:bidi="fa-IR"/>
        </w:rPr>
        <w:t xml:space="preserve"> در جوامع محدود با ضریب خطای 5 درصد انتخاب شد. لازم به ذکر است که از 130 پرسشنامه توزیع شده تنها 90 پرسشنامه به صورت کامل جمع  آوری شده و داده های حاصل مورد تجزیه و تحلیل قرار گرفت. </w:t>
      </w:r>
    </w:p>
    <w:p w14:paraId="187C222F" w14:textId="77777777" w:rsidR="009170B4" w:rsidRDefault="009170B4" w:rsidP="009170B4">
      <w:pPr>
        <w:bidi/>
        <w:spacing w:after="120" w:line="276" w:lineRule="auto"/>
        <w:jc w:val="lowKashida"/>
        <w:rPr>
          <w:ins w:id="114" w:author="Javad Fadardi" w:date="2018-08-11T23:38:00Z"/>
          <w:rFonts w:asciiTheme="majorBidi" w:hAnsiTheme="majorBidi" w:cs="B Nazanin"/>
          <w:sz w:val="28"/>
          <w:szCs w:val="28"/>
          <w:rtl/>
          <w:lang w:bidi="fa-IR"/>
        </w:rPr>
      </w:pPr>
    </w:p>
    <w:p w14:paraId="1CB96365" w14:textId="6A3486F9" w:rsidR="009170B4" w:rsidRPr="009170B4" w:rsidRDefault="009170B4" w:rsidP="009170B4">
      <w:pPr>
        <w:bidi/>
        <w:spacing w:after="120" w:line="276" w:lineRule="auto"/>
        <w:jc w:val="lowKashida"/>
        <w:rPr>
          <w:ins w:id="115" w:author="Javad Fadardi" w:date="2018-08-11T23:38:00Z"/>
          <w:rFonts w:asciiTheme="majorBidi" w:hAnsiTheme="majorBidi" w:cs="B Nazanin"/>
          <w:b/>
          <w:bCs/>
          <w:sz w:val="28"/>
          <w:szCs w:val="28"/>
          <w:rtl/>
          <w:lang w:bidi="fa-IR"/>
          <w:rPrChange w:id="116" w:author="Javad Fadardi" w:date="2018-08-11T23:45:00Z">
            <w:rPr>
              <w:ins w:id="117" w:author="Javad Fadardi" w:date="2018-08-11T23:38:00Z"/>
              <w:rFonts w:asciiTheme="majorBidi" w:hAnsiTheme="majorBidi" w:cs="B Nazanin"/>
              <w:sz w:val="28"/>
              <w:szCs w:val="28"/>
              <w:rtl/>
              <w:lang w:bidi="fa-IR"/>
            </w:rPr>
          </w:rPrChange>
        </w:rPr>
      </w:pPr>
      <w:ins w:id="118" w:author="Javad Fadardi" w:date="2018-08-11T23:39:00Z">
        <w:r w:rsidRPr="009170B4">
          <w:rPr>
            <w:rFonts w:asciiTheme="majorBidi" w:hAnsiTheme="majorBidi" w:cs="B Nazanin" w:hint="cs"/>
            <w:b/>
            <w:bCs/>
            <w:sz w:val="28"/>
            <w:szCs w:val="28"/>
            <w:rtl/>
            <w:lang w:bidi="fa-IR"/>
            <w:rPrChange w:id="119" w:author="Javad Fadardi" w:date="2018-08-11T23:45:00Z">
              <w:rPr>
                <w:rFonts w:asciiTheme="majorBidi" w:hAnsiTheme="majorBidi" w:cs="B Nazanin" w:hint="cs"/>
                <w:sz w:val="28"/>
                <w:szCs w:val="28"/>
                <w:rtl/>
                <w:lang w:bidi="fa-IR"/>
              </w:rPr>
            </w:rPrChange>
          </w:rPr>
          <w:t>ابزار</w:t>
        </w:r>
      </w:ins>
    </w:p>
    <w:p w14:paraId="39A9BB25" w14:textId="77777777" w:rsidR="009170B4" w:rsidRDefault="00900DF5" w:rsidP="009170B4">
      <w:pPr>
        <w:bidi/>
        <w:spacing w:after="120" w:line="276" w:lineRule="auto"/>
        <w:jc w:val="lowKashida"/>
        <w:rPr>
          <w:ins w:id="120" w:author="Javad Fadardi" w:date="2018-08-11T23:44:00Z"/>
          <w:rFonts w:asciiTheme="majorBidi" w:hAnsiTheme="majorBidi" w:cs="B Nazanin"/>
          <w:sz w:val="28"/>
          <w:szCs w:val="28"/>
          <w:rtl/>
          <w:lang w:bidi="fa-IR"/>
        </w:rPr>
      </w:pPr>
      <w:r w:rsidRPr="00024334">
        <w:rPr>
          <w:rFonts w:asciiTheme="majorBidi" w:hAnsiTheme="majorBidi" w:cs="B Nazanin"/>
          <w:sz w:val="28"/>
          <w:szCs w:val="28"/>
          <w:rtl/>
          <w:lang w:bidi="fa-IR"/>
        </w:rPr>
        <w:t>ابزار گردآوری اطلاعات در پژوهش حاضر استفاده از پرسش</w:t>
      </w:r>
      <w:r w:rsidR="002D4AF8" w:rsidRPr="00024334">
        <w:rPr>
          <w:rFonts w:asciiTheme="majorBidi" w:hAnsiTheme="majorBidi" w:cs="B Nazanin"/>
          <w:sz w:val="28"/>
          <w:szCs w:val="28"/>
          <w:rtl/>
          <w:lang w:bidi="fa-IR"/>
        </w:rPr>
        <w:t xml:space="preserve">نامه کتبی بود. در ابتدا </w:t>
      </w:r>
      <w:r w:rsidRPr="00024334">
        <w:rPr>
          <w:rFonts w:asciiTheme="majorBidi" w:hAnsiTheme="majorBidi" w:cs="B Nazanin"/>
          <w:sz w:val="28"/>
          <w:szCs w:val="28"/>
          <w:rtl/>
          <w:lang w:bidi="fa-IR"/>
        </w:rPr>
        <w:t xml:space="preserve">اطلاعات </w:t>
      </w:r>
      <w:proofErr w:type="spellStart"/>
      <w:r w:rsidRPr="00024334">
        <w:rPr>
          <w:rFonts w:asciiTheme="majorBidi" w:hAnsiTheme="majorBidi" w:cs="B Nazanin"/>
          <w:sz w:val="28"/>
          <w:szCs w:val="28"/>
          <w:rtl/>
          <w:lang w:bidi="fa-IR"/>
        </w:rPr>
        <w:t>دموگرافیک</w:t>
      </w:r>
      <w:proofErr w:type="spellEnd"/>
      <w:r w:rsidRPr="00024334">
        <w:rPr>
          <w:rFonts w:asciiTheme="majorBidi" w:hAnsiTheme="majorBidi" w:cs="B Nazanin"/>
          <w:sz w:val="28"/>
          <w:szCs w:val="28"/>
          <w:rtl/>
          <w:lang w:bidi="fa-IR"/>
        </w:rPr>
        <w:t xml:space="preserve"> (جنسیت، وضعیت تاهل، سن، تحصیلا</w:t>
      </w:r>
      <w:r w:rsidR="002D4AF8" w:rsidRPr="00024334">
        <w:rPr>
          <w:rFonts w:asciiTheme="majorBidi" w:hAnsiTheme="majorBidi" w:cs="B Nazanin"/>
          <w:sz w:val="28"/>
          <w:szCs w:val="28"/>
          <w:rtl/>
          <w:lang w:bidi="fa-IR"/>
        </w:rPr>
        <w:t>ت، سابقه خدمت) جمع آوری و بررسی شده است.</w:t>
      </w:r>
      <w:r w:rsidRPr="00024334">
        <w:rPr>
          <w:rFonts w:asciiTheme="majorBidi" w:hAnsiTheme="majorBidi" w:cs="B Nazanin"/>
          <w:sz w:val="28"/>
          <w:szCs w:val="28"/>
          <w:rtl/>
          <w:lang w:bidi="fa-IR"/>
        </w:rPr>
        <w:t xml:space="preserve"> </w:t>
      </w:r>
      <w:del w:id="121" w:author="Javad Fadardi" w:date="2018-08-11T23:44:00Z">
        <w:r w:rsidR="002D4AF8" w:rsidRPr="00024334" w:rsidDel="009170B4">
          <w:rPr>
            <w:rFonts w:asciiTheme="majorBidi" w:hAnsiTheme="majorBidi" w:cs="B Nazanin"/>
            <w:sz w:val="28"/>
            <w:szCs w:val="28"/>
            <w:rtl/>
            <w:lang w:bidi="fa-IR"/>
          </w:rPr>
          <w:delText xml:space="preserve">سپس </w:delText>
        </w:r>
      </w:del>
    </w:p>
    <w:p w14:paraId="2ED21680" w14:textId="6130ADCD" w:rsidR="009170B4" w:rsidRDefault="002D4AF8" w:rsidP="009170B4">
      <w:pPr>
        <w:bidi/>
        <w:spacing w:after="120" w:line="276" w:lineRule="auto"/>
        <w:jc w:val="lowKashida"/>
        <w:rPr>
          <w:rFonts w:asciiTheme="majorBidi" w:hAnsiTheme="majorBidi" w:cs="B Nazanin"/>
          <w:sz w:val="28"/>
          <w:szCs w:val="28"/>
          <w:rtl/>
          <w:lang w:bidi="fa-IR"/>
        </w:rPr>
      </w:pPr>
      <w:del w:id="122" w:author="Javad Fadardi" w:date="2018-08-11T23:44:00Z">
        <w:r w:rsidRPr="00024334" w:rsidDel="009170B4">
          <w:rPr>
            <w:rFonts w:asciiTheme="majorBidi" w:hAnsiTheme="majorBidi" w:cs="B Nazanin"/>
            <w:sz w:val="28"/>
            <w:szCs w:val="28"/>
            <w:rtl/>
            <w:lang w:bidi="fa-IR"/>
          </w:rPr>
          <w:delText>از</w:delText>
        </w:r>
        <w:r w:rsidR="00900DF5" w:rsidRPr="00024334" w:rsidDel="009170B4">
          <w:rPr>
            <w:rFonts w:asciiTheme="majorBidi" w:hAnsiTheme="majorBidi" w:cs="B Nazanin"/>
            <w:sz w:val="28"/>
            <w:szCs w:val="28"/>
            <w:rtl/>
            <w:lang w:bidi="fa-IR"/>
          </w:rPr>
          <w:delText xml:space="preserve"> </w:delText>
        </w:r>
      </w:del>
      <w:r w:rsidR="00900DF5" w:rsidRPr="009170B4">
        <w:rPr>
          <w:rFonts w:asciiTheme="majorBidi" w:hAnsiTheme="majorBidi" w:cs="B Nazanin"/>
          <w:b/>
          <w:bCs/>
          <w:i/>
          <w:iCs/>
          <w:sz w:val="28"/>
          <w:szCs w:val="28"/>
          <w:rtl/>
          <w:lang w:bidi="fa-IR"/>
          <w:rPrChange w:id="123" w:author="Javad Fadardi" w:date="2018-08-11T23:45:00Z">
            <w:rPr>
              <w:rFonts w:asciiTheme="majorBidi" w:hAnsiTheme="majorBidi" w:cs="B Nazanin"/>
              <w:sz w:val="28"/>
              <w:szCs w:val="28"/>
              <w:rtl/>
              <w:lang w:bidi="fa-IR"/>
            </w:rPr>
          </w:rPrChange>
        </w:rPr>
        <w:t>پرسشــنامه اســ</w:t>
      </w:r>
      <w:proofErr w:type="spellStart"/>
      <w:r w:rsidR="00900DF5" w:rsidRPr="009170B4">
        <w:rPr>
          <w:rFonts w:asciiTheme="majorBidi" w:hAnsiTheme="majorBidi" w:cs="B Nazanin"/>
          <w:b/>
          <w:bCs/>
          <w:i/>
          <w:iCs/>
          <w:sz w:val="28"/>
          <w:szCs w:val="28"/>
          <w:rtl/>
          <w:lang w:bidi="fa-IR"/>
          <w:rPrChange w:id="124" w:author="Javad Fadardi" w:date="2018-08-11T23:45:00Z">
            <w:rPr>
              <w:rFonts w:asciiTheme="majorBidi" w:hAnsiTheme="majorBidi" w:cs="B Nazanin"/>
              <w:sz w:val="28"/>
              <w:szCs w:val="28"/>
              <w:rtl/>
              <w:lang w:bidi="fa-IR"/>
            </w:rPr>
          </w:rPrChange>
        </w:rPr>
        <w:t>تاندارد</w:t>
      </w:r>
      <w:proofErr w:type="spellEnd"/>
      <w:r w:rsidR="00900DF5" w:rsidRPr="009170B4">
        <w:rPr>
          <w:rFonts w:asciiTheme="majorBidi" w:hAnsiTheme="majorBidi" w:cs="B Nazanin"/>
          <w:b/>
          <w:bCs/>
          <w:i/>
          <w:iCs/>
          <w:sz w:val="28"/>
          <w:szCs w:val="28"/>
          <w:rtl/>
          <w:lang w:bidi="fa-IR"/>
          <w:rPrChange w:id="125" w:author="Javad Fadardi" w:date="2018-08-11T23:45:00Z">
            <w:rPr>
              <w:rFonts w:asciiTheme="majorBidi" w:hAnsiTheme="majorBidi" w:cs="B Nazanin"/>
              <w:sz w:val="28"/>
              <w:szCs w:val="28"/>
              <w:rtl/>
              <w:lang w:bidi="fa-IR"/>
            </w:rPr>
          </w:rPrChange>
        </w:rPr>
        <w:t xml:space="preserve"> "توصیف اثربخشی و </w:t>
      </w:r>
      <w:r w:rsidR="005F5FE4" w:rsidRPr="009170B4">
        <w:rPr>
          <w:rFonts w:asciiTheme="majorBidi" w:hAnsiTheme="majorBidi" w:cs="B Nazanin"/>
          <w:b/>
          <w:bCs/>
          <w:i/>
          <w:iCs/>
          <w:sz w:val="28"/>
          <w:szCs w:val="28"/>
          <w:rtl/>
          <w:lang w:bidi="fa-IR"/>
          <w:rPrChange w:id="126" w:author="Javad Fadardi" w:date="2018-08-11T23:45:00Z">
            <w:rPr>
              <w:rFonts w:asciiTheme="majorBidi" w:hAnsiTheme="majorBidi" w:cs="B Nazanin"/>
              <w:sz w:val="28"/>
              <w:szCs w:val="28"/>
              <w:rtl/>
              <w:lang w:bidi="fa-IR"/>
            </w:rPr>
          </w:rPrChange>
        </w:rPr>
        <w:t xml:space="preserve">انعطاف پذیری </w:t>
      </w:r>
      <w:r w:rsidR="00446386" w:rsidRPr="009170B4">
        <w:rPr>
          <w:rFonts w:asciiTheme="majorBidi" w:hAnsiTheme="majorBidi" w:cs="B Nazanin"/>
          <w:b/>
          <w:bCs/>
          <w:i/>
          <w:iCs/>
          <w:sz w:val="28"/>
          <w:szCs w:val="28"/>
          <w:lang w:bidi="fa-IR"/>
          <w:rPrChange w:id="127" w:author="Javad Fadardi" w:date="2018-08-11T23:45:00Z">
            <w:rPr>
              <w:rFonts w:asciiTheme="majorBidi" w:hAnsiTheme="majorBidi" w:cs="B Nazanin"/>
              <w:sz w:val="28"/>
              <w:szCs w:val="28"/>
              <w:lang w:bidi="fa-IR"/>
            </w:rPr>
          </w:rPrChange>
        </w:rPr>
        <w:t>"</w:t>
      </w:r>
      <w:r w:rsidR="005F5FE4" w:rsidRPr="009170B4">
        <w:rPr>
          <w:rFonts w:asciiTheme="majorBidi" w:hAnsiTheme="majorBidi" w:cs="B Nazanin"/>
          <w:b/>
          <w:bCs/>
          <w:i/>
          <w:iCs/>
          <w:lang w:bidi="fa-IR"/>
          <w:rPrChange w:id="128" w:author="Javad Fadardi" w:date="2018-08-11T23:45:00Z">
            <w:rPr>
              <w:rFonts w:asciiTheme="majorBidi" w:hAnsiTheme="majorBidi" w:cs="B Nazanin"/>
              <w:lang w:bidi="fa-IR"/>
            </w:rPr>
          </w:rPrChange>
        </w:rPr>
        <w:t>LEAD</w:t>
      </w:r>
      <w:r w:rsidR="005F5FE4" w:rsidRPr="00024334">
        <w:rPr>
          <w:rFonts w:asciiTheme="majorBidi" w:hAnsiTheme="majorBidi" w:cs="B Nazanin"/>
          <w:sz w:val="28"/>
          <w:szCs w:val="28"/>
          <w:rtl/>
          <w:lang w:bidi="fa-IR"/>
        </w:rPr>
        <w:t xml:space="preserve"> </w:t>
      </w:r>
      <w:del w:id="129" w:author="Javad Fadardi" w:date="2018-08-11T23:44:00Z">
        <w:r w:rsidR="00900DF5" w:rsidRPr="00024334" w:rsidDel="009170B4">
          <w:rPr>
            <w:rFonts w:asciiTheme="majorBidi" w:hAnsiTheme="majorBidi" w:cs="B Nazanin"/>
            <w:sz w:val="28"/>
            <w:szCs w:val="28"/>
            <w:rtl/>
            <w:lang w:bidi="fa-IR"/>
          </w:rPr>
          <w:delText>ا</w:delText>
        </w:r>
        <w:r w:rsidRPr="00024334" w:rsidDel="009170B4">
          <w:rPr>
            <w:rFonts w:asciiTheme="majorBidi" w:hAnsiTheme="majorBidi" w:cs="B Nazanin"/>
            <w:sz w:val="28"/>
            <w:szCs w:val="28"/>
            <w:rtl/>
            <w:lang w:bidi="fa-IR"/>
          </w:rPr>
          <w:delText>ستفاده شده</w:delText>
        </w:r>
        <w:r w:rsidR="00900DF5" w:rsidRPr="00024334" w:rsidDel="009170B4">
          <w:rPr>
            <w:rFonts w:asciiTheme="majorBidi" w:hAnsiTheme="majorBidi" w:cs="B Nazanin"/>
            <w:sz w:val="28"/>
            <w:szCs w:val="28"/>
            <w:rtl/>
            <w:lang w:bidi="fa-IR"/>
          </w:rPr>
          <w:delText xml:space="preserve"> که </w:delText>
        </w:r>
      </w:del>
      <w:ins w:id="130" w:author="Javad Fadardi" w:date="2018-08-11T23:45:00Z">
        <w:r w:rsidR="009170B4">
          <w:rPr>
            <w:rFonts w:asciiTheme="majorBidi" w:hAnsiTheme="majorBidi" w:cs="B Nazanin"/>
            <w:sz w:val="28"/>
            <w:szCs w:val="28"/>
            <w:lang w:bidi="fa-IR"/>
          </w:rPr>
          <w:t xml:space="preserve"> </w:t>
        </w:r>
        <w:r w:rsidR="009170B4">
          <w:rPr>
            <w:rFonts w:asciiTheme="majorBidi" w:hAnsiTheme="majorBidi" w:cs="B Nazanin" w:hint="cs"/>
            <w:sz w:val="28"/>
            <w:szCs w:val="28"/>
            <w:rtl/>
            <w:lang w:bidi="fa-IR"/>
          </w:rPr>
          <w:t xml:space="preserve">این پرسشنامه </w:t>
        </w:r>
      </w:ins>
      <w:r w:rsidR="00900DF5" w:rsidRPr="00024334">
        <w:rPr>
          <w:rFonts w:asciiTheme="majorBidi" w:hAnsiTheme="majorBidi" w:cs="B Nazanin"/>
          <w:sz w:val="28"/>
          <w:szCs w:val="28"/>
          <w:rtl/>
          <w:lang w:bidi="fa-IR"/>
        </w:rPr>
        <w:t xml:space="preserve">به صورت </w:t>
      </w:r>
      <w:proofErr w:type="spellStart"/>
      <w:r w:rsidR="00900DF5" w:rsidRPr="00024334">
        <w:rPr>
          <w:rFonts w:asciiTheme="majorBidi" w:hAnsiTheme="majorBidi" w:cs="B Nazanin"/>
          <w:sz w:val="28"/>
          <w:szCs w:val="28"/>
          <w:rtl/>
          <w:lang w:bidi="fa-IR"/>
        </w:rPr>
        <w:t>خودسنجی</w:t>
      </w:r>
      <w:proofErr w:type="spellEnd"/>
      <w:r w:rsidR="00900DF5" w:rsidRPr="00024334">
        <w:rPr>
          <w:rFonts w:asciiTheme="majorBidi" w:hAnsiTheme="majorBidi" w:cs="B Nazanin"/>
          <w:sz w:val="28"/>
          <w:szCs w:val="28"/>
          <w:rtl/>
          <w:lang w:bidi="fa-IR"/>
        </w:rPr>
        <w:t xml:space="preserve"> </w:t>
      </w:r>
      <w:ins w:id="131" w:author="Javad Fadardi" w:date="2018-08-11T23:45:00Z">
        <w:r w:rsidR="009170B4">
          <w:rPr>
            <w:rFonts w:asciiTheme="majorBidi" w:hAnsiTheme="majorBidi" w:cs="B Nazanin" w:hint="cs"/>
            <w:sz w:val="28"/>
            <w:szCs w:val="28"/>
            <w:rtl/>
            <w:lang w:bidi="fa-IR"/>
          </w:rPr>
          <w:t>اجرا</w:t>
        </w:r>
      </w:ins>
      <w:ins w:id="132" w:author="Javad Fadardi" w:date="2018-08-11T23:44:00Z">
        <w:r w:rsidR="009170B4" w:rsidRPr="00024334">
          <w:rPr>
            <w:rFonts w:asciiTheme="majorBidi" w:hAnsiTheme="majorBidi" w:cs="B Nazanin"/>
            <w:sz w:val="28"/>
            <w:szCs w:val="28"/>
            <w:rtl/>
            <w:lang w:bidi="fa-IR"/>
          </w:rPr>
          <w:t xml:space="preserve"> </w:t>
        </w:r>
      </w:ins>
      <w:del w:id="133" w:author="Javad Fadardi" w:date="2018-08-11T23:44:00Z">
        <w:r w:rsidR="00900DF5" w:rsidRPr="00024334" w:rsidDel="009170B4">
          <w:rPr>
            <w:rFonts w:asciiTheme="majorBidi" w:hAnsiTheme="majorBidi" w:cs="B Nazanin"/>
            <w:sz w:val="28"/>
            <w:szCs w:val="28"/>
            <w:rtl/>
            <w:lang w:bidi="fa-IR"/>
          </w:rPr>
          <w:delText xml:space="preserve">انجام </w:delText>
        </w:r>
      </w:del>
      <w:r w:rsidR="00900DF5" w:rsidRPr="00024334">
        <w:rPr>
          <w:rFonts w:asciiTheme="majorBidi" w:hAnsiTheme="majorBidi" w:cs="B Nazanin"/>
          <w:sz w:val="28"/>
          <w:szCs w:val="28"/>
          <w:rtl/>
          <w:lang w:bidi="fa-IR"/>
        </w:rPr>
        <w:t xml:space="preserve">شده است. این پرسشــنامه دوازده موقعیت را توصیف </w:t>
      </w:r>
      <w:proofErr w:type="spellStart"/>
      <w:r w:rsidR="00900DF5" w:rsidRPr="00024334">
        <w:rPr>
          <w:rFonts w:asciiTheme="majorBidi" w:hAnsiTheme="majorBidi" w:cs="B Nazanin"/>
          <w:sz w:val="28"/>
          <w:szCs w:val="28"/>
          <w:rtl/>
          <w:lang w:bidi="fa-IR"/>
        </w:rPr>
        <w:t>می‌کند</w:t>
      </w:r>
      <w:proofErr w:type="spellEnd"/>
      <w:r w:rsidR="00900DF5" w:rsidRPr="00024334">
        <w:rPr>
          <w:rFonts w:asciiTheme="majorBidi" w:hAnsiTheme="majorBidi" w:cs="B Nazanin"/>
          <w:sz w:val="28"/>
          <w:szCs w:val="28"/>
          <w:rtl/>
          <w:lang w:bidi="fa-IR"/>
        </w:rPr>
        <w:t xml:space="preserve"> و برای هر </w:t>
      </w:r>
      <w:commentRangeStart w:id="134"/>
      <w:r w:rsidR="00900DF5" w:rsidRPr="00024334">
        <w:rPr>
          <w:rFonts w:asciiTheme="majorBidi" w:hAnsiTheme="majorBidi" w:cs="B Nazanin"/>
          <w:sz w:val="28"/>
          <w:szCs w:val="28"/>
          <w:rtl/>
          <w:lang w:bidi="fa-IR"/>
        </w:rPr>
        <w:t xml:space="preserve">موقعیت چهار پاســخ </w:t>
      </w:r>
      <w:commentRangeEnd w:id="134"/>
      <w:r w:rsidR="009170B4">
        <w:rPr>
          <w:rStyle w:val="CommentReference"/>
          <w:rtl/>
        </w:rPr>
        <w:commentReference w:id="134"/>
      </w:r>
      <w:r w:rsidR="00900DF5" w:rsidRPr="00024334">
        <w:rPr>
          <w:rFonts w:asciiTheme="majorBidi" w:hAnsiTheme="majorBidi" w:cs="B Nazanin"/>
          <w:sz w:val="28"/>
          <w:szCs w:val="28"/>
          <w:rtl/>
          <w:lang w:bidi="fa-IR"/>
        </w:rPr>
        <w:t>وجود دارد؛ هر یک از پاســخ</w:t>
      </w:r>
      <w:r w:rsidR="00421837" w:rsidRPr="00024334">
        <w:rPr>
          <w:rFonts w:asciiTheme="majorBidi" w:hAnsiTheme="majorBidi" w:cs="B Nazanin"/>
          <w:sz w:val="28"/>
          <w:szCs w:val="28"/>
          <w:rtl/>
          <w:lang w:bidi="fa-IR"/>
        </w:rPr>
        <w:t xml:space="preserve"> </w:t>
      </w:r>
      <w:r w:rsidR="00900DF5" w:rsidRPr="00024334">
        <w:rPr>
          <w:rFonts w:asciiTheme="majorBidi" w:hAnsiTheme="majorBidi" w:cs="B Nazanin"/>
          <w:sz w:val="28"/>
          <w:szCs w:val="28"/>
          <w:rtl/>
          <w:lang w:bidi="fa-IR"/>
        </w:rPr>
        <w:t>ها، بیانگر یکی از ســ</w:t>
      </w:r>
      <w:proofErr w:type="spellStart"/>
      <w:r w:rsidR="00900DF5" w:rsidRPr="00024334">
        <w:rPr>
          <w:rFonts w:asciiTheme="majorBidi" w:hAnsiTheme="majorBidi" w:cs="B Nazanin"/>
          <w:sz w:val="28"/>
          <w:szCs w:val="28"/>
          <w:rtl/>
          <w:lang w:bidi="fa-IR"/>
        </w:rPr>
        <w:t>بکهای</w:t>
      </w:r>
      <w:proofErr w:type="spellEnd"/>
      <w:r w:rsidR="00900DF5" w:rsidRPr="00024334">
        <w:rPr>
          <w:rFonts w:asciiTheme="majorBidi" w:hAnsiTheme="majorBidi" w:cs="B Nazanin"/>
          <w:sz w:val="28"/>
          <w:szCs w:val="28"/>
          <w:rtl/>
          <w:lang w:bidi="fa-IR"/>
        </w:rPr>
        <w:t xml:space="preserve"> رهبری تعریف شده در تئوری رهبری موقعیتی </w:t>
      </w:r>
      <w:proofErr w:type="spellStart"/>
      <w:r w:rsidR="00900DF5" w:rsidRPr="00024334">
        <w:rPr>
          <w:rFonts w:asciiTheme="majorBidi" w:hAnsiTheme="majorBidi" w:cs="B Nazanin"/>
          <w:sz w:val="28"/>
          <w:szCs w:val="28"/>
          <w:rtl/>
          <w:lang w:bidi="fa-IR"/>
        </w:rPr>
        <w:t>هرسی</w:t>
      </w:r>
      <w:proofErr w:type="spellEnd"/>
      <w:r w:rsidR="00900DF5" w:rsidRPr="00024334">
        <w:rPr>
          <w:rFonts w:asciiTheme="majorBidi" w:hAnsiTheme="majorBidi" w:cs="B Nazanin"/>
          <w:sz w:val="28"/>
          <w:szCs w:val="28"/>
          <w:rtl/>
          <w:lang w:bidi="fa-IR"/>
        </w:rPr>
        <w:t xml:space="preserve"> و </w:t>
      </w:r>
      <w:proofErr w:type="spellStart"/>
      <w:r w:rsidR="00900DF5" w:rsidRPr="00024334">
        <w:rPr>
          <w:rFonts w:asciiTheme="majorBidi" w:hAnsiTheme="majorBidi" w:cs="B Nazanin"/>
          <w:sz w:val="28"/>
          <w:szCs w:val="28"/>
          <w:rtl/>
          <w:lang w:bidi="fa-IR"/>
        </w:rPr>
        <w:t>بالنچارد</w:t>
      </w:r>
      <w:proofErr w:type="spellEnd"/>
      <w:r w:rsidR="00900DF5" w:rsidRPr="00024334">
        <w:rPr>
          <w:rFonts w:asciiTheme="majorBidi" w:hAnsiTheme="majorBidi" w:cs="B Nazanin"/>
          <w:sz w:val="28"/>
          <w:szCs w:val="28"/>
          <w:rtl/>
          <w:lang w:bidi="fa-IR"/>
        </w:rPr>
        <w:t xml:space="preserve"> است</w:t>
      </w:r>
      <w:del w:id="135" w:author="Javad Fadardi" w:date="2018-08-11T23:43:00Z">
        <w:r w:rsidR="00900DF5" w:rsidRPr="00024334" w:rsidDel="009170B4">
          <w:rPr>
            <w:rFonts w:asciiTheme="majorBidi" w:hAnsiTheme="majorBidi" w:cs="B Nazanin"/>
            <w:sz w:val="28"/>
            <w:szCs w:val="28"/>
            <w:rtl/>
            <w:lang w:bidi="fa-IR"/>
          </w:rPr>
          <w:delText xml:space="preserve"> که توســط هرسی و بالنچارد تدوین شده است</w:delText>
        </w:r>
      </w:del>
      <w:r w:rsidR="00900DF5" w:rsidRPr="00024334">
        <w:rPr>
          <w:rFonts w:asciiTheme="majorBidi" w:hAnsiTheme="majorBidi" w:cs="B Nazanin"/>
          <w:sz w:val="28"/>
          <w:szCs w:val="28"/>
          <w:rtl/>
          <w:lang w:bidi="fa-IR"/>
        </w:rPr>
        <w:t xml:space="preserve">. </w:t>
      </w:r>
      <w:del w:id="136" w:author="Javad Fadardi" w:date="2018-08-11T23:43:00Z">
        <w:r w:rsidR="00900DF5" w:rsidRPr="00024334" w:rsidDel="009170B4">
          <w:rPr>
            <w:rFonts w:asciiTheme="majorBidi" w:hAnsiTheme="majorBidi" w:cs="B Nazanin"/>
            <w:sz w:val="28"/>
            <w:szCs w:val="28"/>
            <w:rtl/>
            <w:lang w:bidi="fa-IR"/>
          </w:rPr>
          <w:delText xml:space="preserve">در واقع </w:delText>
        </w:r>
      </w:del>
      <w:r w:rsidR="00900DF5" w:rsidRPr="00024334">
        <w:rPr>
          <w:rFonts w:asciiTheme="majorBidi" w:hAnsiTheme="majorBidi" w:cs="B Nazanin"/>
          <w:sz w:val="28"/>
          <w:szCs w:val="28"/>
          <w:rtl/>
          <w:lang w:bidi="fa-IR"/>
        </w:rPr>
        <w:t>مدیر</w:t>
      </w:r>
      <w:r w:rsidR="00421837" w:rsidRPr="00024334">
        <w:rPr>
          <w:rFonts w:asciiTheme="majorBidi" w:hAnsiTheme="majorBidi" w:cs="B Nazanin"/>
          <w:sz w:val="28"/>
          <w:szCs w:val="28"/>
          <w:rtl/>
          <w:lang w:bidi="fa-IR"/>
        </w:rPr>
        <w:t>ان مورد نظر</w:t>
      </w:r>
      <w:r w:rsidR="00900DF5" w:rsidRPr="00024334">
        <w:rPr>
          <w:rFonts w:asciiTheme="majorBidi" w:hAnsiTheme="majorBidi" w:cs="B Nazanin"/>
          <w:sz w:val="28"/>
          <w:szCs w:val="28"/>
          <w:rtl/>
          <w:lang w:bidi="fa-IR"/>
        </w:rPr>
        <w:t xml:space="preserve"> بایستی پس از خواندن هر یک از موقعیت</w:t>
      </w:r>
      <w:r w:rsidR="00421837" w:rsidRPr="00024334">
        <w:rPr>
          <w:rFonts w:asciiTheme="majorBidi" w:hAnsiTheme="majorBidi" w:cs="B Nazanin"/>
          <w:sz w:val="28"/>
          <w:szCs w:val="28"/>
          <w:rtl/>
          <w:lang w:bidi="fa-IR"/>
        </w:rPr>
        <w:t xml:space="preserve"> </w:t>
      </w:r>
      <w:r w:rsidR="00900DF5" w:rsidRPr="00024334">
        <w:rPr>
          <w:rFonts w:asciiTheme="majorBidi" w:hAnsiTheme="majorBidi" w:cs="B Nazanin"/>
          <w:sz w:val="28"/>
          <w:szCs w:val="28"/>
          <w:rtl/>
          <w:lang w:bidi="fa-IR"/>
        </w:rPr>
        <w:t>های پرسشــنامه؛ یکی از چهار رفتار متمایز</w:t>
      </w:r>
      <w:r w:rsidR="00E568D0" w:rsidRPr="00024334">
        <w:rPr>
          <w:rFonts w:asciiTheme="majorBidi" w:hAnsiTheme="majorBidi" w:cs="B Nazanin"/>
          <w:sz w:val="28"/>
          <w:szCs w:val="28"/>
          <w:rtl/>
          <w:lang w:bidi="fa-IR"/>
        </w:rPr>
        <w:t xml:space="preserve"> </w:t>
      </w:r>
      <w:r w:rsidR="00900DF5" w:rsidRPr="00024334">
        <w:rPr>
          <w:rFonts w:asciiTheme="majorBidi" w:hAnsiTheme="majorBidi" w:cs="B Nazanin"/>
          <w:sz w:val="28"/>
          <w:szCs w:val="28"/>
          <w:rtl/>
          <w:lang w:bidi="fa-IR"/>
        </w:rPr>
        <w:t>شده را که بیانگر نزدیکترین رف</w:t>
      </w:r>
      <w:r w:rsidR="00421837" w:rsidRPr="00024334">
        <w:rPr>
          <w:rFonts w:asciiTheme="majorBidi" w:hAnsiTheme="majorBidi" w:cs="B Nazanin"/>
          <w:sz w:val="28"/>
          <w:szCs w:val="28"/>
          <w:rtl/>
          <w:lang w:bidi="fa-IR"/>
        </w:rPr>
        <w:t>تار وی در آن موقعیت است، انتخاب می کردند.</w:t>
      </w:r>
      <w:r w:rsidR="00900DF5" w:rsidRPr="00024334">
        <w:rPr>
          <w:rFonts w:asciiTheme="majorBidi" w:hAnsiTheme="majorBidi" w:cs="B Nazanin"/>
          <w:sz w:val="28"/>
          <w:szCs w:val="28"/>
          <w:rtl/>
          <w:lang w:bidi="fa-IR"/>
        </w:rPr>
        <w:t xml:space="preserve"> </w:t>
      </w:r>
      <w:r w:rsidRPr="00024334">
        <w:rPr>
          <w:rFonts w:asciiTheme="majorBidi" w:hAnsiTheme="majorBidi" w:cs="B Nazanin"/>
          <w:sz w:val="28"/>
          <w:szCs w:val="28"/>
          <w:rtl/>
          <w:lang w:bidi="fa-IR"/>
        </w:rPr>
        <w:t xml:space="preserve">به منظور تعیین سبک رهبری غالب، در هر پرسشنامه تعداد کل انتخاب ها را برای هر سبک در نظر گرفته و سبکی که بیشترین نمره را کسب کرده در مقام </w:t>
      </w:r>
      <w:proofErr w:type="spellStart"/>
      <w:r w:rsidRPr="00024334">
        <w:rPr>
          <w:rFonts w:asciiTheme="majorBidi" w:hAnsiTheme="majorBidi" w:cs="B Nazanin"/>
          <w:sz w:val="28"/>
          <w:szCs w:val="28"/>
          <w:rtl/>
          <w:lang w:bidi="fa-IR"/>
        </w:rPr>
        <w:t>سبك</w:t>
      </w:r>
      <w:proofErr w:type="spellEnd"/>
      <w:r w:rsidRPr="00024334">
        <w:rPr>
          <w:rFonts w:asciiTheme="majorBidi" w:hAnsiTheme="majorBidi" w:cs="B Nazanin"/>
          <w:sz w:val="28"/>
          <w:szCs w:val="28"/>
          <w:rtl/>
          <w:lang w:bidi="fa-IR"/>
        </w:rPr>
        <w:t xml:space="preserve"> </w:t>
      </w:r>
      <w:proofErr w:type="spellStart"/>
      <w:r w:rsidRPr="00024334">
        <w:rPr>
          <w:rFonts w:asciiTheme="majorBidi" w:hAnsiTheme="majorBidi" w:cs="B Nazanin"/>
          <w:sz w:val="28"/>
          <w:szCs w:val="28"/>
          <w:rtl/>
          <w:lang w:bidi="fa-IR"/>
        </w:rPr>
        <w:t>رهبري</w:t>
      </w:r>
      <w:proofErr w:type="spellEnd"/>
      <w:r w:rsidRPr="00024334">
        <w:rPr>
          <w:rFonts w:asciiTheme="majorBidi" w:hAnsiTheme="majorBidi" w:cs="B Nazanin"/>
          <w:sz w:val="28"/>
          <w:szCs w:val="28"/>
          <w:rtl/>
          <w:lang w:bidi="fa-IR"/>
        </w:rPr>
        <w:t xml:space="preserve"> غالب فرد در نظر گرفته شد. </w:t>
      </w:r>
      <w:ins w:id="137" w:author="Javad Fadardi" w:date="2018-08-11T23:43:00Z">
        <w:r w:rsidR="009170B4">
          <w:rPr>
            <w:rFonts w:asciiTheme="majorBidi" w:hAnsiTheme="majorBidi" w:cs="B Nazanin" w:hint="cs"/>
            <w:sz w:val="28"/>
            <w:szCs w:val="28"/>
            <w:rtl/>
            <w:lang w:bidi="fa-IR"/>
          </w:rPr>
          <w:t>این سبک ها عبارتند از: (الف) ....؛ (ب) .....</w:t>
        </w:r>
      </w:ins>
    </w:p>
    <w:p w14:paraId="4DB15D2C" w14:textId="6E6EF3B6" w:rsidR="009170B4" w:rsidRDefault="002D4AF8" w:rsidP="009170B4">
      <w:pPr>
        <w:bidi/>
        <w:spacing w:after="120" w:line="276" w:lineRule="auto"/>
        <w:jc w:val="lowKashida"/>
        <w:rPr>
          <w:rFonts w:asciiTheme="majorBidi" w:hAnsiTheme="majorBidi" w:cs="B Nazanin"/>
          <w:sz w:val="28"/>
          <w:szCs w:val="28"/>
          <w:rtl/>
          <w:lang w:bidi="fa-IR"/>
        </w:rPr>
      </w:pPr>
      <w:del w:id="138" w:author="Javad Fadardi" w:date="2018-08-11T23:45:00Z">
        <w:r w:rsidRPr="00024334" w:rsidDel="009170B4">
          <w:rPr>
            <w:rFonts w:asciiTheme="majorBidi" w:hAnsiTheme="majorBidi" w:cs="B Nazanin"/>
            <w:sz w:val="28"/>
            <w:szCs w:val="28"/>
            <w:rtl/>
            <w:lang w:bidi="fa-IR"/>
          </w:rPr>
          <w:delText xml:space="preserve">جهت گردآوری ویژگیهای شخصیتی مدیران از </w:delText>
        </w:r>
      </w:del>
      <w:r w:rsidRPr="009170B4">
        <w:rPr>
          <w:rFonts w:asciiTheme="majorBidi" w:hAnsiTheme="majorBidi" w:cs="B Nazanin"/>
          <w:b/>
          <w:bCs/>
          <w:sz w:val="28"/>
          <w:szCs w:val="28"/>
          <w:rtl/>
          <w:lang w:bidi="fa-IR"/>
          <w:rPrChange w:id="139" w:author="Javad Fadardi" w:date="2018-08-11T23:45:00Z">
            <w:rPr>
              <w:rFonts w:asciiTheme="majorBidi" w:hAnsiTheme="majorBidi" w:cs="B Nazanin"/>
              <w:sz w:val="28"/>
              <w:szCs w:val="28"/>
              <w:rtl/>
              <w:lang w:bidi="fa-IR"/>
            </w:rPr>
          </w:rPrChange>
        </w:rPr>
        <w:t xml:space="preserve">پرسشنامه </w:t>
      </w:r>
      <w:r w:rsidRPr="009170B4">
        <w:rPr>
          <w:rFonts w:asciiTheme="majorBidi" w:hAnsiTheme="majorBidi" w:cs="B Nazanin"/>
          <w:b/>
          <w:bCs/>
          <w:sz w:val="28"/>
          <w:szCs w:val="28"/>
          <w:lang w:bidi="fa-IR"/>
          <w:rPrChange w:id="140" w:author="Javad Fadardi" w:date="2018-08-11T23:45:00Z">
            <w:rPr>
              <w:rFonts w:asciiTheme="majorBidi" w:hAnsiTheme="majorBidi" w:cs="B Nazanin"/>
              <w:sz w:val="28"/>
              <w:szCs w:val="28"/>
              <w:lang w:bidi="fa-IR"/>
            </w:rPr>
          </w:rPrChange>
        </w:rPr>
        <w:t>"</w:t>
      </w:r>
      <w:r w:rsidRPr="009170B4">
        <w:rPr>
          <w:rFonts w:asciiTheme="majorBidi" w:hAnsiTheme="majorBidi" w:cs="B Nazanin"/>
          <w:b/>
          <w:bCs/>
          <w:sz w:val="28"/>
          <w:szCs w:val="28"/>
          <w:rtl/>
          <w:lang w:bidi="fa-IR"/>
          <w:rPrChange w:id="141" w:author="Javad Fadardi" w:date="2018-08-11T23:45:00Z">
            <w:rPr>
              <w:rFonts w:asciiTheme="majorBidi" w:hAnsiTheme="majorBidi" w:cs="B Nazanin"/>
              <w:sz w:val="28"/>
              <w:szCs w:val="28"/>
              <w:rtl/>
              <w:lang w:bidi="fa-IR"/>
            </w:rPr>
          </w:rPrChange>
        </w:rPr>
        <w:t xml:space="preserve">ویژگیهای شخصیت </w:t>
      </w:r>
      <w:proofErr w:type="spellStart"/>
      <w:r w:rsidRPr="009170B4">
        <w:rPr>
          <w:rFonts w:asciiTheme="majorBidi" w:hAnsiTheme="majorBidi" w:cs="B Nazanin"/>
          <w:b/>
          <w:bCs/>
          <w:sz w:val="28"/>
          <w:szCs w:val="28"/>
          <w:rtl/>
          <w:lang w:bidi="fa-IR"/>
          <w:rPrChange w:id="142" w:author="Javad Fadardi" w:date="2018-08-11T23:45:00Z">
            <w:rPr>
              <w:rFonts w:asciiTheme="majorBidi" w:hAnsiTheme="majorBidi" w:cs="B Nazanin"/>
              <w:sz w:val="28"/>
              <w:szCs w:val="28"/>
              <w:rtl/>
              <w:lang w:bidi="fa-IR"/>
            </w:rPr>
          </w:rPrChange>
        </w:rPr>
        <w:t>نئو</w:t>
      </w:r>
      <w:proofErr w:type="spellEnd"/>
      <w:r w:rsidRPr="009170B4">
        <w:rPr>
          <w:rFonts w:asciiTheme="majorBidi" w:hAnsiTheme="majorBidi" w:cs="B Nazanin"/>
          <w:b/>
          <w:bCs/>
          <w:sz w:val="28"/>
          <w:szCs w:val="28"/>
          <w:rtl/>
          <w:lang w:bidi="fa-IR"/>
          <w:rPrChange w:id="143" w:author="Javad Fadardi" w:date="2018-08-11T23:45:00Z">
            <w:rPr>
              <w:rFonts w:asciiTheme="majorBidi" w:hAnsiTheme="majorBidi" w:cs="B Nazanin"/>
              <w:sz w:val="28"/>
              <w:szCs w:val="28"/>
              <w:rtl/>
              <w:lang w:bidi="fa-IR"/>
            </w:rPr>
          </w:rPrChange>
        </w:rPr>
        <w:t>"</w:t>
      </w:r>
      <w:del w:id="144" w:author="Javad Fadardi" w:date="2018-08-11T23:45:00Z">
        <w:r w:rsidRPr="00024334" w:rsidDel="009170B4">
          <w:rPr>
            <w:rFonts w:asciiTheme="majorBidi" w:hAnsiTheme="majorBidi" w:cs="B Nazanin"/>
            <w:sz w:val="28"/>
            <w:szCs w:val="28"/>
            <w:rtl/>
            <w:lang w:bidi="fa-IR"/>
          </w:rPr>
          <w:delText xml:space="preserve"> اســتفاده شد.</w:delText>
        </w:r>
      </w:del>
      <w:r w:rsidRPr="00024334">
        <w:rPr>
          <w:rFonts w:asciiTheme="majorBidi" w:hAnsiTheme="majorBidi" w:cs="B Nazanin"/>
          <w:sz w:val="28"/>
          <w:szCs w:val="28"/>
          <w:rtl/>
          <w:lang w:bidi="fa-IR"/>
        </w:rPr>
        <w:t xml:space="preserve"> نسخه تجدید نظر شده پرسش نامه شــ</w:t>
      </w:r>
      <w:proofErr w:type="spellStart"/>
      <w:r w:rsidRPr="00024334">
        <w:rPr>
          <w:rFonts w:asciiTheme="majorBidi" w:hAnsiTheme="majorBidi" w:cs="B Nazanin"/>
          <w:sz w:val="28"/>
          <w:szCs w:val="28"/>
          <w:rtl/>
          <w:lang w:bidi="fa-IR"/>
        </w:rPr>
        <w:t>خصیتی</w:t>
      </w:r>
      <w:proofErr w:type="spellEnd"/>
      <w:r w:rsidRPr="00024334">
        <w:rPr>
          <w:rFonts w:asciiTheme="majorBidi" w:hAnsiTheme="majorBidi" w:cs="B Nazanin"/>
          <w:sz w:val="28"/>
          <w:szCs w:val="28"/>
          <w:lang w:bidi="fa-IR"/>
        </w:rPr>
        <w:t xml:space="preserve"> </w:t>
      </w:r>
      <w:r w:rsidRPr="00446386">
        <w:rPr>
          <w:rFonts w:asciiTheme="majorBidi" w:hAnsiTheme="majorBidi" w:cs="B Nazanin"/>
          <w:lang w:bidi="fa-IR"/>
        </w:rPr>
        <w:t>NEO</w:t>
      </w:r>
      <w:r w:rsidRPr="00024334">
        <w:rPr>
          <w:rFonts w:asciiTheme="majorBidi" w:hAnsiTheme="majorBidi" w:cs="B Nazanin"/>
          <w:sz w:val="28"/>
          <w:szCs w:val="28"/>
          <w:lang w:bidi="fa-IR"/>
        </w:rPr>
        <w:t xml:space="preserve"> </w:t>
      </w:r>
      <w:r w:rsidRPr="00024334">
        <w:rPr>
          <w:rFonts w:asciiTheme="majorBidi" w:hAnsiTheme="majorBidi" w:cs="B Nazanin"/>
          <w:sz w:val="28"/>
          <w:szCs w:val="28"/>
          <w:rtl/>
          <w:lang w:bidi="fa-IR"/>
        </w:rPr>
        <w:t>نوعی پرســش نامه خود سنجی ویژگیهای شخصیتی است که مبتنی بر یک الگوی معروف شخصیتی به نام مدل پنج عاملی است. این پرسش نامه شامل (60 )سئوال است کــه در این روش حداقل (نمره 12 ) و حداکثر  (نمره48 ) اســت.</w:t>
      </w:r>
      <w:r w:rsidR="003A2D33" w:rsidRPr="00024334">
        <w:rPr>
          <w:rFonts w:asciiTheme="majorBidi" w:hAnsiTheme="majorBidi" w:cs="B Nazanin"/>
          <w:sz w:val="28"/>
          <w:szCs w:val="28"/>
          <w:rtl/>
          <w:lang w:bidi="fa-IR"/>
        </w:rPr>
        <w:t xml:space="preserve"> </w:t>
      </w:r>
    </w:p>
    <w:p w14:paraId="775DBF71" w14:textId="141A3D61" w:rsidR="00676623" w:rsidRPr="00024334" w:rsidRDefault="003A2D33" w:rsidP="009170B4">
      <w:pPr>
        <w:bidi/>
        <w:spacing w:after="120" w:line="276" w:lineRule="auto"/>
        <w:ind w:firstLine="720"/>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پس از جمع آوری پرسشــنامه ها، کد گــ</w:t>
      </w:r>
      <w:proofErr w:type="spellStart"/>
      <w:r w:rsidRPr="00024334">
        <w:rPr>
          <w:rFonts w:asciiTheme="majorBidi" w:hAnsiTheme="majorBidi" w:cs="B Nazanin"/>
          <w:sz w:val="28"/>
          <w:szCs w:val="28"/>
          <w:rtl/>
          <w:lang w:bidi="fa-IR"/>
        </w:rPr>
        <w:t>ذاری</w:t>
      </w:r>
      <w:proofErr w:type="spellEnd"/>
      <w:r w:rsidRPr="00024334">
        <w:rPr>
          <w:rFonts w:asciiTheme="majorBidi" w:hAnsiTheme="majorBidi" w:cs="B Nazanin"/>
          <w:sz w:val="28"/>
          <w:szCs w:val="28"/>
          <w:rtl/>
          <w:lang w:bidi="fa-IR"/>
        </w:rPr>
        <w:t xml:space="preserve"> و جمع بندی نمرات صورت گرفته، نتایج با استفاده از </w:t>
      </w:r>
      <w:r w:rsidR="00446386">
        <w:rPr>
          <w:rFonts w:asciiTheme="majorBidi" w:hAnsiTheme="majorBidi" w:cs="B Nazanin"/>
          <w:sz w:val="28"/>
          <w:szCs w:val="28"/>
          <w:rtl/>
          <w:lang w:bidi="fa-IR"/>
        </w:rPr>
        <w:t>برنامه</w:t>
      </w:r>
      <w:r w:rsidRPr="00024334">
        <w:rPr>
          <w:rFonts w:asciiTheme="majorBidi" w:hAnsiTheme="majorBidi" w:cs="B Nazanin"/>
          <w:sz w:val="28"/>
          <w:szCs w:val="28"/>
          <w:lang w:bidi="fa-IR"/>
        </w:rPr>
        <w:t xml:space="preserve"> </w:t>
      </w:r>
      <w:r w:rsidRPr="00446386">
        <w:rPr>
          <w:rFonts w:asciiTheme="majorBidi" w:hAnsiTheme="majorBidi" w:cs="B Nazanin"/>
          <w:lang w:bidi="fa-IR"/>
        </w:rPr>
        <w:t>SPSS</w:t>
      </w:r>
      <w:r w:rsidRPr="00024334">
        <w:rPr>
          <w:rFonts w:asciiTheme="majorBidi" w:hAnsiTheme="majorBidi" w:cs="B Nazanin"/>
          <w:sz w:val="28"/>
          <w:szCs w:val="28"/>
          <w:lang w:bidi="fa-IR"/>
        </w:rPr>
        <w:t xml:space="preserve"> </w:t>
      </w:r>
      <w:r w:rsidRPr="00024334">
        <w:rPr>
          <w:rFonts w:asciiTheme="majorBidi" w:hAnsiTheme="majorBidi" w:cs="B Nazanin"/>
          <w:sz w:val="28"/>
          <w:szCs w:val="28"/>
          <w:rtl/>
          <w:lang w:bidi="fa-IR"/>
        </w:rPr>
        <w:t xml:space="preserve">و آمار تو صیفی </w:t>
      </w:r>
      <w:r w:rsidRPr="00024334">
        <w:rPr>
          <w:rFonts w:asciiTheme="majorBidi" w:hAnsiTheme="majorBidi" w:cs="B Nazanin"/>
          <w:sz w:val="28"/>
          <w:szCs w:val="28"/>
          <w:lang w:bidi="fa-IR"/>
        </w:rPr>
        <w:t>)</w:t>
      </w:r>
      <w:r w:rsidRPr="00024334">
        <w:rPr>
          <w:rFonts w:asciiTheme="majorBidi" w:hAnsiTheme="majorBidi" w:cs="B Nazanin"/>
          <w:sz w:val="28"/>
          <w:szCs w:val="28"/>
          <w:rtl/>
          <w:lang w:bidi="fa-IR"/>
        </w:rPr>
        <w:t xml:space="preserve">فراوانی، میانگین، انحراف معیار) و آزمون </w:t>
      </w:r>
      <w:proofErr w:type="spellStart"/>
      <w:r w:rsidRPr="00024334">
        <w:rPr>
          <w:rFonts w:asciiTheme="majorBidi" w:hAnsiTheme="majorBidi" w:cs="B Nazanin"/>
          <w:sz w:val="28"/>
          <w:szCs w:val="28"/>
          <w:rtl/>
          <w:lang w:bidi="fa-IR"/>
        </w:rPr>
        <w:t>استنباطی</w:t>
      </w:r>
      <w:proofErr w:type="spellEnd"/>
      <w:r w:rsidRPr="00024334">
        <w:rPr>
          <w:rFonts w:asciiTheme="majorBidi" w:hAnsiTheme="majorBidi" w:cs="B Nazanin"/>
          <w:sz w:val="28"/>
          <w:szCs w:val="28"/>
          <w:rtl/>
          <w:lang w:bidi="fa-IR"/>
        </w:rPr>
        <w:t xml:space="preserve"> کای دو، آزمون تی مستقل تجزیه و تحلیل شد. سطح </w:t>
      </w:r>
      <w:proofErr w:type="spellStart"/>
      <w:r w:rsidRPr="00024334">
        <w:rPr>
          <w:rFonts w:asciiTheme="majorBidi" w:hAnsiTheme="majorBidi" w:cs="B Nazanin"/>
          <w:sz w:val="28"/>
          <w:szCs w:val="28"/>
          <w:rtl/>
          <w:lang w:bidi="fa-IR"/>
        </w:rPr>
        <w:t>معني</w:t>
      </w:r>
      <w:proofErr w:type="spellEnd"/>
      <w:r w:rsidRPr="00024334">
        <w:rPr>
          <w:rFonts w:asciiTheme="majorBidi" w:hAnsiTheme="majorBidi" w:cs="B Nazanin"/>
          <w:sz w:val="28"/>
          <w:szCs w:val="28"/>
          <w:rtl/>
          <w:lang w:bidi="fa-IR"/>
        </w:rPr>
        <w:t xml:space="preserve"> </w:t>
      </w:r>
      <w:proofErr w:type="spellStart"/>
      <w:r w:rsidRPr="00024334">
        <w:rPr>
          <w:rFonts w:asciiTheme="majorBidi" w:hAnsiTheme="majorBidi" w:cs="B Nazanin"/>
          <w:sz w:val="28"/>
          <w:szCs w:val="28"/>
          <w:rtl/>
          <w:lang w:bidi="fa-IR"/>
        </w:rPr>
        <w:t>داري</w:t>
      </w:r>
      <w:proofErr w:type="spellEnd"/>
      <w:r w:rsidRPr="00024334">
        <w:rPr>
          <w:rFonts w:asciiTheme="majorBidi" w:hAnsiTheme="majorBidi" w:cs="B Nazanin"/>
          <w:sz w:val="28"/>
          <w:szCs w:val="28"/>
          <w:rtl/>
          <w:lang w:bidi="fa-IR"/>
        </w:rPr>
        <w:t xml:space="preserve"> </w:t>
      </w:r>
      <w:proofErr w:type="spellStart"/>
      <w:r w:rsidRPr="00024334">
        <w:rPr>
          <w:rFonts w:asciiTheme="majorBidi" w:hAnsiTheme="majorBidi" w:cs="B Nazanin"/>
          <w:sz w:val="28"/>
          <w:szCs w:val="28"/>
          <w:rtl/>
          <w:lang w:bidi="fa-IR"/>
        </w:rPr>
        <w:t>كمتر</w:t>
      </w:r>
      <w:proofErr w:type="spellEnd"/>
      <w:r w:rsidRPr="00024334">
        <w:rPr>
          <w:rFonts w:asciiTheme="majorBidi" w:hAnsiTheme="majorBidi" w:cs="B Nazanin"/>
          <w:sz w:val="28"/>
          <w:szCs w:val="28"/>
          <w:rtl/>
          <w:lang w:bidi="fa-IR"/>
        </w:rPr>
        <w:t xml:space="preserve"> از 05/0 در نظر گرفته شد</w:t>
      </w:r>
      <w:r w:rsidRPr="00024334">
        <w:rPr>
          <w:rFonts w:asciiTheme="majorBidi" w:hAnsiTheme="majorBidi" w:cs="B Nazanin"/>
          <w:sz w:val="28"/>
          <w:szCs w:val="28"/>
          <w:lang w:bidi="fa-IR"/>
        </w:rPr>
        <w:t>.</w:t>
      </w:r>
    </w:p>
    <w:p w14:paraId="62864AE9" w14:textId="77777777" w:rsidR="00676623" w:rsidRPr="00024334" w:rsidRDefault="00676623" w:rsidP="00A44367">
      <w:pPr>
        <w:bidi/>
        <w:spacing w:after="120" w:line="360" w:lineRule="auto"/>
        <w:jc w:val="lowKashida"/>
        <w:rPr>
          <w:rFonts w:asciiTheme="majorBidi" w:hAnsiTheme="majorBidi" w:cs="B Nazanin"/>
          <w:sz w:val="28"/>
          <w:szCs w:val="28"/>
          <w:rtl/>
          <w:lang w:bidi="fa-IR"/>
        </w:rPr>
      </w:pPr>
    </w:p>
    <w:p w14:paraId="54F4A608" w14:textId="77777777" w:rsidR="009F2D33" w:rsidRPr="00024334" w:rsidRDefault="00676623" w:rsidP="00A44367">
      <w:pPr>
        <w:bidi/>
        <w:spacing w:after="120" w:line="360" w:lineRule="auto"/>
        <w:jc w:val="lowKashida"/>
        <w:rPr>
          <w:rFonts w:asciiTheme="majorBidi" w:hAnsiTheme="majorBidi" w:cs="B Nazanin"/>
          <w:b/>
          <w:bCs/>
          <w:sz w:val="28"/>
          <w:szCs w:val="28"/>
          <w:rtl/>
          <w:lang w:bidi="fa-IR"/>
        </w:rPr>
      </w:pPr>
      <w:r w:rsidRPr="00024334">
        <w:rPr>
          <w:rFonts w:asciiTheme="majorBidi" w:hAnsiTheme="majorBidi" w:cs="B Nazanin"/>
          <w:b/>
          <w:bCs/>
          <w:sz w:val="28"/>
          <w:szCs w:val="28"/>
          <w:rtl/>
          <w:lang w:bidi="fa-IR"/>
        </w:rPr>
        <w:t>6</w:t>
      </w:r>
      <w:r w:rsidR="00B532CB" w:rsidRPr="00024334">
        <w:rPr>
          <w:rFonts w:asciiTheme="majorBidi" w:hAnsiTheme="majorBidi" w:cs="B Nazanin"/>
          <w:b/>
          <w:bCs/>
          <w:sz w:val="28"/>
          <w:szCs w:val="28"/>
          <w:rtl/>
          <w:lang w:bidi="fa-IR"/>
        </w:rPr>
        <w:t>.</w:t>
      </w:r>
      <w:r w:rsidR="00A27B3C" w:rsidRPr="00024334">
        <w:rPr>
          <w:rFonts w:asciiTheme="majorBidi" w:hAnsiTheme="majorBidi" w:cs="B Nazanin"/>
          <w:b/>
          <w:bCs/>
          <w:sz w:val="28"/>
          <w:szCs w:val="28"/>
          <w:rtl/>
          <w:lang w:bidi="fa-IR"/>
        </w:rPr>
        <w:t xml:space="preserve"> </w:t>
      </w:r>
      <w:r w:rsidR="009F2D33" w:rsidRPr="00024334">
        <w:rPr>
          <w:rFonts w:asciiTheme="majorBidi" w:hAnsiTheme="majorBidi" w:cs="B Nazanin"/>
          <w:b/>
          <w:bCs/>
          <w:sz w:val="28"/>
          <w:szCs w:val="28"/>
          <w:rtl/>
          <w:lang w:bidi="fa-IR"/>
        </w:rPr>
        <w:t>اهداف پژوهش</w:t>
      </w:r>
    </w:p>
    <w:p w14:paraId="4892757F" w14:textId="77777777" w:rsidR="009F2D33" w:rsidRPr="00024334" w:rsidRDefault="00676623" w:rsidP="00A44367">
      <w:pPr>
        <w:bidi/>
        <w:spacing w:after="120" w:line="360" w:lineRule="auto"/>
        <w:jc w:val="lowKashida"/>
        <w:rPr>
          <w:rFonts w:asciiTheme="majorBidi" w:hAnsiTheme="majorBidi" w:cs="B Nazanin"/>
          <w:b/>
          <w:bCs/>
          <w:sz w:val="28"/>
          <w:szCs w:val="28"/>
          <w:rtl/>
          <w:lang w:bidi="fa-IR"/>
        </w:rPr>
      </w:pPr>
      <w:r w:rsidRPr="00024334">
        <w:rPr>
          <w:rFonts w:asciiTheme="majorBidi" w:hAnsiTheme="majorBidi" w:cs="B Nazanin"/>
          <w:b/>
          <w:bCs/>
          <w:sz w:val="28"/>
          <w:szCs w:val="28"/>
          <w:rtl/>
          <w:lang w:bidi="fa-IR"/>
        </w:rPr>
        <w:t>6</w:t>
      </w:r>
      <w:r w:rsidR="00B532CB" w:rsidRPr="00024334">
        <w:rPr>
          <w:rFonts w:asciiTheme="majorBidi" w:hAnsiTheme="majorBidi" w:cs="B Nazanin"/>
          <w:b/>
          <w:bCs/>
          <w:sz w:val="28"/>
          <w:szCs w:val="28"/>
          <w:rtl/>
          <w:lang w:bidi="fa-IR"/>
        </w:rPr>
        <w:t>-1.</w:t>
      </w:r>
      <w:r w:rsidR="009F2D33" w:rsidRPr="00024334">
        <w:rPr>
          <w:rFonts w:asciiTheme="majorBidi" w:hAnsiTheme="majorBidi" w:cs="B Nazanin"/>
          <w:b/>
          <w:bCs/>
          <w:sz w:val="28"/>
          <w:szCs w:val="28"/>
          <w:rtl/>
          <w:lang w:bidi="fa-IR"/>
        </w:rPr>
        <w:t xml:space="preserve"> هدف کلی</w:t>
      </w:r>
      <w:r w:rsidR="00B532CB" w:rsidRPr="00024334">
        <w:rPr>
          <w:rFonts w:asciiTheme="majorBidi" w:hAnsiTheme="majorBidi" w:cs="B Nazanin"/>
          <w:b/>
          <w:bCs/>
          <w:sz w:val="28"/>
          <w:szCs w:val="28"/>
          <w:rtl/>
          <w:lang w:bidi="fa-IR"/>
        </w:rPr>
        <w:t>:</w:t>
      </w:r>
    </w:p>
    <w:p w14:paraId="35B254E4" w14:textId="77777777" w:rsidR="009F2D33" w:rsidRPr="00024334" w:rsidRDefault="004E3620"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بررسی </w:t>
      </w:r>
      <w:r w:rsidR="005B48D5" w:rsidRPr="00024334">
        <w:rPr>
          <w:rFonts w:asciiTheme="majorBidi" w:hAnsiTheme="majorBidi" w:cs="B Nazanin"/>
          <w:sz w:val="28"/>
          <w:szCs w:val="28"/>
          <w:rtl/>
          <w:lang w:bidi="fa-IR"/>
        </w:rPr>
        <w:t>تاثیر</w:t>
      </w:r>
      <w:r w:rsidR="009F2D33" w:rsidRPr="00024334">
        <w:rPr>
          <w:rFonts w:asciiTheme="majorBidi" w:hAnsiTheme="majorBidi" w:cs="B Nazanin"/>
          <w:sz w:val="28"/>
          <w:szCs w:val="28"/>
          <w:rtl/>
          <w:lang w:bidi="fa-IR"/>
        </w:rPr>
        <w:t xml:space="preserve"> </w:t>
      </w:r>
      <w:r w:rsidR="005B48D5" w:rsidRPr="00024334">
        <w:rPr>
          <w:rFonts w:asciiTheme="majorBidi" w:hAnsiTheme="majorBidi" w:cs="B Nazanin"/>
          <w:sz w:val="28"/>
          <w:szCs w:val="28"/>
          <w:rtl/>
          <w:lang w:bidi="fa-IR"/>
        </w:rPr>
        <w:t>ویژگی های روان شناختی مدیران با شیوه مدیریت و ساخت پروژه</w:t>
      </w:r>
    </w:p>
    <w:p w14:paraId="70C711B7" w14:textId="77777777" w:rsidR="00F14D52" w:rsidRPr="00024334" w:rsidRDefault="00676623" w:rsidP="00A44367">
      <w:pPr>
        <w:bidi/>
        <w:spacing w:after="120" w:line="360" w:lineRule="auto"/>
        <w:jc w:val="lowKashida"/>
        <w:rPr>
          <w:rFonts w:asciiTheme="majorBidi" w:hAnsiTheme="majorBidi" w:cs="B Nazanin"/>
          <w:b/>
          <w:bCs/>
          <w:sz w:val="28"/>
          <w:szCs w:val="28"/>
          <w:lang w:bidi="fa-IR"/>
        </w:rPr>
      </w:pPr>
      <w:r w:rsidRPr="00024334">
        <w:rPr>
          <w:rFonts w:asciiTheme="majorBidi" w:hAnsiTheme="majorBidi" w:cs="B Nazanin"/>
          <w:b/>
          <w:bCs/>
          <w:sz w:val="28"/>
          <w:szCs w:val="28"/>
          <w:rtl/>
          <w:lang w:bidi="fa-IR"/>
        </w:rPr>
        <w:t>6</w:t>
      </w:r>
      <w:r w:rsidR="00A27B3C" w:rsidRPr="00024334">
        <w:rPr>
          <w:rFonts w:asciiTheme="majorBidi" w:hAnsiTheme="majorBidi" w:cs="B Nazanin"/>
          <w:b/>
          <w:bCs/>
          <w:sz w:val="28"/>
          <w:szCs w:val="28"/>
          <w:rtl/>
          <w:lang w:bidi="fa-IR"/>
        </w:rPr>
        <w:t>-2.</w:t>
      </w:r>
      <w:r w:rsidR="009F2D33" w:rsidRPr="00024334">
        <w:rPr>
          <w:rFonts w:asciiTheme="majorBidi" w:hAnsiTheme="majorBidi" w:cs="B Nazanin"/>
          <w:b/>
          <w:bCs/>
          <w:sz w:val="28"/>
          <w:szCs w:val="28"/>
          <w:rtl/>
          <w:lang w:bidi="fa-IR"/>
        </w:rPr>
        <w:t xml:space="preserve"> اهداف جزئی:</w:t>
      </w:r>
    </w:p>
    <w:p w14:paraId="1FFF945D" w14:textId="304F871A" w:rsidR="00F14D52" w:rsidRPr="00024334" w:rsidRDefault="00F14D52"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بررسی </w:t>
      </w:r>
      <w:r w:rsidR="00DF6A80" w:rsidRPr="00024334">
        <w:rPr>
          <w:rFonts w:asciiTheme="majorBidi" w:hAnsiTheme="majorBidi" w:cs="B Nazanin"/>
          <w:sz w:val="28"/>
          <w:szCs w:val="28"/>
          <w:rtl/>
          <w:lang w:bidi="fa-IR"/>
        </w:rPr>
        <w:t xml:space="preserve">تاثیر روان آزرده گرایی با شیوه های مدیریتی </w:t>
      </w:r>
      <w:commentRangeStart w:id="145"/>
      <w:r w:rsidR="00DF6A80" w:rsidRPr="00024334">
        <w:rPr>
          <w:rFonts w:asciiTheme="majorBidi" w:hAnsiTheme="majorBidi" w:cs="B Nazanin"/>
          <w:sz w:val="28"/>
          <w:szCs w:val="28"/>
          <w:rtl/>
          <w:lang w:bidi="fa-IR"/>
        </w:rPr>
        <w:t xml:space="preserve">شامل دستوری، توجیهی و </w:t>
      </w:r>
      <w:proofErr w:type="spellStart"/>
      <w:r w:rsidR="00DF6A80" w:rsidRPr="00024334">
        <w:rPr>
          <w:rFonts w:asciiTheme="majorBidi" w:hAnsiTheme="majorBidi" w:cs="B Nazanin"/>
          <w:sz w:val="28"/>
          <w:szCs w:val="28"/>
          <w:rtl/>
          <w:lang w:bidi="fa-IR"/>
        </w:rPr>
        <w:t>مشارکتی</w:t>
      </w:r>
      <w:proofErr w:type="spellEnd"/>
      <w:ins w:id="146" w:author="Javad Fadardi" w:date="2018-08-11T23:53:00Z">
        <w:r w:rsidR="00F64B8B">
          <w:rPr>
            <w:rFonts w:asciiTheme="majorBidi" w:hAnsiTheme="majorBidi" w:cs="B Nazanin" w:hint="cs"/>
            <w:sz w:val="28"/>
            <w:szCs w:val="28"/>
            <w:rtl/>
            <w:lang w:bidi="fa-IR"/>
          </w:rPr>
          <w:t xml:space="preserve"> و تفویضی؟؟</w:t>
        </w:r>
        <w:commentRangeEnd w:id="145"/>
        <w:r w:rsidR="00F64B8B">
          <w:rPr>
            <w:rStyle w:val="CommentReference"/>
            <w:rtl/>
          </w:rPr>
          <w:commentReference w:id="145"/>
        </w:r>
      </w:ins>
    </w:p>
    <w:p w14:paraId="2AEB896E" w14:textId="6446ECF4" w:rsidR="00DF6A80" w:rsidRPr="00024334" w:rsidRDefault="00DF6A80"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بررسی تاثیر برون-درون گرایی با شیوه های مدیریتی شامل دستوری، توجیهی و </w:t>
      </w:r>
      <w:proofErr w:type="spellStart"/>
      <w:r w:rsidRPr="00024334">
        <w:rPr>
          <w:rFonts w:asciiTheme="majorBidi" w:hAnsiTheme="majorBidi" w:cs="B Nazanin"/>
          <w:sz w:val="28"/>
          <w:szCs w:val="28"/>
          <w:rtl/>
          <w:lang w:bidi="fa-IR"/>
        </w:rPr>
        <w:t>مشارکتی</w:t>
      </w:r>
      <w:proofErr w:type="spellEnd"/>
      <w:ins w:id="147" w:author="Javad Fadardi" w:date="2018-08-11T23:53:00Z">
        <w:r w:rsidR="00F64B8B">
          <w:rPr>
            <w:rFonts w:asciiTheme="majorBidi" w:hAnsiTheme="majorBidi" w:cs="B Nazanin" w:hint="cs"/>
            <w:sz w:val="28"/>
            <w:szCs w:val="28"/>
            <w:rtl/>
            <w:lang w:bidi="fa-IR"/>
          </w:rPr>
          <w:t xml:space="preserve"> و تفویضی؟؟</w:t>
        </w:r>
      </w:ins>
    </w:p>
    <w:p w14:paraId="29040C0A" w14:textId="22ED5B6E" w:rsidR="00DF6A80" w:rsidRPr="00024334" w:rsidRDefault="00DF6A80"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بررسی تاثیر انعطاف پذیری با شیوه های مدیریتی شامل دستوری، توجیهی و </w:t>
      </w:r>
      <w:proofErr w:type="spellStart"/>
      <w:r w:rsidRPr="00024334">
        <w:rPr>
          <w:rFonts w:asciiTheme="majorBidi" w:hAnsiTheme="majorBidi" w:cs="B Nazanin"/>
          <w:sz w:val="28"/>
          <w:szCs w:val="28"/>
          <w:rtl/>
          <w:lang w:bidi="fa-IR"/>
        </w:rPr>
        <w:t>مشارکتی</w:t>
      </w:r>
      <w:proofErr w:type="spellEnd"/>
      <w:ins w:id="148" w:author="Javad Fadardi" w:date="2018-08-11T23:53:00Z">
        <w:r w:rsidR="00F64B8B">
          <w:rPr>
            <w:rFonts w:asciiTheme="majorBidi" w:hAnsiTheme="majorBidi" w:cs="B Nazanin" w:hint="cs"/>
            <w:sz w:val="28"/>
            <w:szCs w:val="28"/>
            <w:rtl/>
            <w:lang w:bidi="fa-IR"/>
          </w:rPr>
          <w:t xml:space="preserve"> و تفویضی؟؟</w:t>
        </w:r>
      </w:ins>
    </w:p>
    <w:p w14:paraId="1B4EB5A0" w14:textId="06D96328" w:rsidR="00DF6A80" w:rsidRPr="00024334" w:rsidRDefault="00DF6A80"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بررسی تاثیر توافق پذیری با شیوه های مدیریتی شامل دستوری، توجیهی و </w:t>
      </w:r>
      <w:proofErr w:type="spellStart"/>
      <w:r w:rsidRPr="00024334">
        <w:rPr>
          <w:rFonts w:asciiTheme="majorBidi" w:hAnsiTheme="majorBidi" w:cs="B Nazanin"/>
          <w:sz w:val="28"/>
          <w:szCs w:val="28"/>
          <w:rtl/>
          <w:lang w:bidi="fa-IR"/>
        </w:rPr>
        <w:t>مشارکتی</w:t>
      </w:r>
      <w:proofErr w:type="spellEnd"/>
      <w:ins w:id="149" w:author="Javad Fadardi" w:date="2018-08-11T23:53:00Z">
        <w:r w:rsidR="00F64B8B">
          <w:rPr>
            <w:rFonts w:asciiTheme="majorBidi" w:hAnsiTheme="majorBidi" w:cs="B Nazanin" w:hint="cs"/>
            <w:sz w:val="28"/>
            <w:szCs w:val="28"/>
            <w:rtl/>
            <w:lang w:bidi="fa-IR"/>
          </w:rPr>
          <w:t xml:space="preserve"> و تفویضی؟؟</w:t>
        </w:r>
      </w:ins>
    </w:p>
    <w:p w14:paraId="359A745F" w14:textId="5CBDA0FD" w:rsidR="00DF6A80" w:rsidRPr="00024334" w:rsidRDefault="00DF6A80"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بررسی تاثیر وجدانی بودن با شیوه های مدیریتی شامل دستوری، توجیهی و </w:t>
      </w:r>
      <w:proofErr w:type="spellStart"/>
      <w:r w:rsidRPr="00024334">
        <w:rPr>
          <w:rFonts w:asciiTheme="majorBidi" w:hAnsiTheme="majorBidi" w:cs="B Nazanin"/>
          <w:sz w:val="28"/>
          <w:szCs w:val="28"/>
          <w:rtl/>
          <w:lang w:bidi="fa-IR"/>
        </w:rPr>
        <w:t>مشارکتی</w:t>
      </w:r>
      <w:proofErr w:type="spellEnd"/>
      <w:ins w:id="150" w:author="Javad Fadardi" w:date="2018-08-11T23:53:00Z">
        <w:r w:rsidR="00F64B8B">
          <w:rPr>
            <w:rFonts w:asciiTheme="majorBidi" w:hAnsiTheme="majorBidi" w:cs="B Nazanin" w:hint="cs"/>
            <w:sz w:val="28"/>
            <w:szCs w:val="28"/>
            <w:rtl/>
            <w:lang w:bidi="fa-IR"/>
          </w:rPr>
          <w:t xml:space="preserve"> و تفویضی؟؟</w:t>
        </w:r>
      </w:ins>
    </w:p>
    <w:p w14:paraId="016F31AA" w14:textId="77777777" w:rsidR="009F2D33" w:rsidRPr="00024334" w:rsidRDefault="009F2D33" w:rsidP="00A44367">
      <w:pPr>
        <w:bidi/>
        <w:spacing w:after="120" w:line="360" w:lineRule="auto"/>
        <w:jc w:val="lowKashida"/>
        <w:rPr>
          <w:rFonts w:asciiTheme="majorBidi" w:hAnsiTheme="majorBidi" w:cs="B Nazanin"/>
          <w:sz w:val="28"/>
          <w:szCs w:val="28"/>
          <w:rtl/>
          <w:lang w:bidi="fa-IR"/>
        </w:rPr>
      </w:pPr>
    </w:p>
    <w:p w14:paraId="21D0EF5F" w14:textId="77777777" w:rsidR="009F2D33" w:rsidRPr="00024334" w:rsidRDefault="00676623" w:rsidP="00A44367">
      <w:pPr>
        <w:bidi/>
        <w:spacing w:after="120" w:line="360" w:lineRule="auto"/>
        <w:jc w:val="lowKashida"/>
        <w:rPr>
          <w:rFonts w:asciiTheme="majorBidi" w:hAnsiTheme="majorBidi" w:cs="B Nazanin"/>
          <w:b/>
          <w:bCs/>
          <w:sz w:val="28"/>
          <w:szCs w:val="28"/>
          <w:rtl/>
          <w:lang w:bidi="fa-IR"/>
        </w:rPr>
      </w:pPr>
      <w:r w:rsidRPr="00024334">
        <w:rPr>
          <w:rFonts w:asciiTheme="majorBidi" w:hAnsiTheme="majorBidi" w:cs="B Nazanin"/>
          <w:b/>
          <w:bCs/>
          <w:sz w:val="28"/>
          <w:szCs w:val="28"/>
          <w:rtl/>
          <w:lang w:bidi="fa-IR"/>
        </w:rPr>
        <w:t>7</w:t>
      </w:r>
      <w:r w:rsidR="00B532CB" w:rsidRPr="00024334">
        <w:rPr>
          <w:rFonts w:asciiTheme="majorBidi" w:hAnsiTheme="majorBidi" w:cs="B Nazanin"/>
          <w:b/>
          <w:bCs/>
          <w:sz w:val="28"/>
          <w:szCs w:val="28"/>
          <w:rtl/>
          <w:lang w:bidi="fa-IR"/>
        </w:rPr>
        <w:t xml:space="preserve">. </w:t>
      </w:r>
      <w:proofErr w:type="spellStart"/>
      <w:r w:rsidR="001F2378" w:rsidRPr="00024334">
        <w:rPr>
          <w:rFonts w:asciiTheme="majorBidi" w:hAnsiTheme="majorBidi" w:cs="B Nazanin"/>
          <w:b/>
          <w:bCs/>
          <w:sz w:val="28"/>
          <w:szCs w:val="28"/>
          <w:rtl/>
          <w:lang w:bidi="fa-IR"/>
        </w:rPr>
        <w:t>سئوال</w:t>
      </w:r>
      <w:r w:rsidR="00B532CB" w:rsidRPr="00024334">
        <w:rPr>
          <w:rFonts w:asciiTheme="majorBidi" w:hAnsiTheme="majorBidi" w:cs="B Nazanin"/>
          <w:b/>
          <w:bCs/>
          <w:sz w:val="28"/>
          <w:szCs w:val="28"/>
          <w:rtl/>
          <w:lang w:bidi="fa-IR"/>
        </w:rPr>
        <w:t>ات</w:t>
      </w:r>
      <w:proofErr w:type="spellEnd"/>
      <w:r w:rsidR="009F2D33" w:rsidRPr="00024334">
        <w:rPr>
          <w:rFonts w:asciiTheme="majorBidi" w:hAnsiTheme="majorBidi" w:cs="B Nazanin"/>
          <w:b/>
          <w:bCs/>
          <w:sz w:val="28"/>
          <w:szCs w:val="28"/>
          <w:rtl/>
          <w:lang w:bidi="fa-IR"/>
        </w:rPr>
        <w:t xml:space="preserve"> پژوهش</w:t>
      </w:r>
    </w:p>
    <w:p w14:paraId="677BD438" w14:textId="77777777" w:rsidR="00C22254" w:rsidRPr="00024334" w:rsidRDefault="00C22254" w:rsidP="00A44367">
      <w:pPr>
        <w:bidi/>
        <w:spacing w:after="120" w:line="360" w:lineRule="auto"/>
        <w:jc w:val="lowKashida"/>
        <w:rPr>
          <w:rFonts w:asciiTheme="majorBidi" w:hAnsiTheme="majorBidi" w:cs="B Nazanin"/>
          <w:b/>
          <w:bCs/>
          <w:sz w:val="28"/>
          <w:szCs w:val="28"/>
          <w:rtl/>
          <w:lang w:bidi="fa-IR"/>
        </w:rPr>
      </w:pPr>
      <w:r w:rsidRPr="00024334">
        <w:rPr>
          <w:rFonts w:asciiTheme="majorBidi" w:hAnsiTheme="majorBidi" w:cs="B Nazanin"/>
          <w:b/>
          <w:bCs/>
          <w:sz w:val="28"/>
          <w:szCs w:val="28"/>
          <w:rtl/>
          <w:lang w:bidi="fa-IR"/>
        </w:rPr>
        <w:t>7-1. سوال اصلی:</w:t>
      </w:r>
    </w:p>
    <w:p w14:paraId="14896357" w14:textId="77777777" w:rsidR="00FB0175" w:rsidRPr="00024334" w:rsidRDefault="001F2378" w:rsidP="00A44367">
      <w:pPr>
        <w:bidi/>
        <w:spacing w:after="120" w:line="360" w:lineRule="auto"/>
        <w:jc w:val="lowKashida"/>
        <w:rPr>
          <w:rFonts w:asciiTheme="majorBidi" w:hAnsiTheme="majorBidi" w:cs="B Nazanin"/>
          <w:sz w:val="28"/>
          <w:szCs w:val="28"/>
          <w:highlight w:val="lightGray"/>
          <w:rtl/>
          <w:lang w:bidi="fa-IR"/>
        </w:rPr>
      </w:pPr>
      <w:commentRangeStart w:id="151"/>
      <w:r w:rsidRPr="00024334">
        <w:rPr>
          <w:rFonts w:asciiTheme="majorBidi" w:hAnsiTheme="majorBidi" w:cs="B Nazanin"/>
          <w:sz w:val="28"/>
          <w:szCs w:val="28"/>
          <w:rtl/>
          <w:lang w:bidi="fa-IR"/>
        </w:rPr>
        <w:t xml:space="preserve">آیا </w:t>
      </w:r>
      <w:r w:rsidR="005319CA" w:rsidRPr="00024334">
        <w:rPr>
          <w:rFonts w:asciiTheme="majorBidi" w:hAnsiTheme="majorBidi" w:cs="B Nazanin"/>
          <w:sz w:val="28"/>
          <w:szCs w:val="28"/>
          <w:rtl/>
          <w:lang w:bidi="fa-IR"/>
        </w:rPr>
        <w:t xml:space="preserve">ویژگی های روان شناختی مدیران بر شیوه مدیریت و ساخت پروژه تاثیر </w:t>
      </w:r>
      <w:r w:rsidR="009F2D33" w:rsidRPr="00024334">
        <w:rPr>
          <w:rFonts w:asciiTheme="majorBidi" w:hAnsiTheme="majorBidi" w:cs="B Nazanin"/>
          <w:sz w:val="28"/>
          <w:szCs w:val="28"/>
          <w:rtl/>
          <w:lang w:bidi="fa-IR"/>
        </w:rPr>
        <w:t>دارد</w:t>
      </w:r>
      <w:r w:rsidRPr="00024334">
        <w:rPr>
          <w:rFonts w:asciiTheme="majorBidi" w:hAnsiTheme="majorBidi" w:cs="B Nazanin"/>
          <w:sz w:val="28"/>
          <w:szCs w:val="28"/>
          <w:rtl/>
          <w:lang w:bidi="fa-IR"/>
        </w:rPr>
        <w:t>؟</w:t>
      </w:r>
      <w:commentRangeEnd w:id="151"/>
      <w:r w:rsidR="00F64B8B">
        <w:rPr>
          <w:rStyle w:val="CommentReference"/>
        </w:rPr>
        <w:commentReference w:id="151"/>
      </w:r>
    </w:p>
    <w:p w14:paraId="75B4CD7B" w14:textId="5B2DAA5F" w:rsidR="009F2D33" w:rsidRPr="00024334" w:rsidRDefault="00F64B8B" w:rsidP="00A44367">
      <w:pPr>
        <w:bidi/>
        <w:spacing w:after="120" w:line="360" w:lineRule="auto"/>
        <w:jc w:val="lowKashida"/>
        <w:rPr>
          <w:rFonts w:asciiTheme="majorBidi" w:hAnsiTheme="majorBidi" w:cs="B Nazanin"/>
          <w:sz w:val="28"/>
          <w:szCs w:val="28"/>
          <w:highlight w:val="lightGray"/>
          <w:rtl/>
          <w:lang w:bidi="fa-IR"/>
        </w:rPr>
      </w:pPr>
      <w:ins w:id="153" w:author="Javad Fadardi" w:date="2018-08-11T23:55:00Z">
        <w:r>
          <w:rPr>
            <w:rFonts w:asciiTheme="majorBidi" w:hAnsiTheme="majorBidi" w:cs="B Nazanin" w:hint="cs"/>
            <w:sz w:val="28"/>
            <w:szCs w:val="28"/>
            <w:highlight w:val="lightGray"/>
            <w:rtl/>
            <w:lang w:bidi="fa-IR"/>
          </w:rPr>
          <w:t>آیا بین ویژگی های شخصیتی مدیران پرو</w:t>
        </w:r>
      </w:ins>
      <w:ins w:id="154" w:author="Javad Fadardi" w:date="2018-08-11T23:56:00Z">
        <w:r>
          <w:rPr>
            <w:rFonts w:asciiTheme="majorBidi" w:hAnsiTheme="majorBidi" w:cs="B Nazanin" w:hint="cs"/>
            <w:sz w:val="28"/>
            <w:szCs w:val="28"/>
            <w:highlight w:val="lightGray"/>
            <w:rtl/>
            <w:lang w:bidi="fa-IR"/>
          </w:rPr>
          <w:t>ژه های ساختمانی و شیوه مدیریتی ایشان رابطه وجود دارد؟</w:t>
        </w:r>
      </w:ins>
    </w:p>
    <w:p w14:paraId="343BCF76" w14:textId="77777777" w:rsidR="00C22254" w:rsidRPr="00024334" w:rsidRDefault="00C22254" w:rsidP="00A44367">
      <w:pPr>
        <w:bidi/>
        <w:spacing w:after="120" w:line="360" w:lineRule="auto"/>
        <w:jc w:val="lowKashida"/>
        <w:rPr>
          <w:rFonts w:asciiTheme="majorBidi" w:hAnsiTheme="majorBidi" w:cs="B Nazanin"/>
          <w:b/>
          <w:bCs/>
          <w:sz w:val="28"/>
          <w:szCs w:val="28"/>
          <w:rtl/>
          <w:lang w:bidi="fa-IR"/>
        </w:rPr>
      </w:pPr>
      <w:r w:rsidRPr="00024334">
        <w:rPr>
          <w:rFonts w:asciiTheme="majorBidi" w:hAnsiTheme="majorBidi" w:cs="B Nazanin"/>
          <w:b/>
          <w:bCs/>
          <w:sz w:val="28"/>
          <w:szCs w:val="28"/>
          <w:rtl/>
          <w:lang w:bidi="fa-IR"/>
        </w:rPr>
        <w:t>7-2. سوالات فرعی</w:t>
      </w:r>
    </w:p>
    <w:p w14:paraId="7592AB5E" w14:textId="5893EFEF" w:rsidR="00C22254" w:rsidRPr="00024334" w:rsidRDefault="00C22254" w:rsidP="00A44367">
      <w:pPr>
        <w:bidi/>
        <w:spacing w:after="120" w:line="360" w:lineRule="auto"/>
        <w:jc w:val="lowKashida"/>
        <w:rPr>
          <w:rFonts w:asciiTheme="majorBidi" w:hAnsiTheme="majorBidi" w:cs="B Nazanin"/>
          <w:sz w:val="28"/>
          <w:szCs w:val="28"/>
          <w:rtl/>
          <w:lang w:bidi="fa-IR"/>
        </w:rPr>
      </w:pPr>
      <w:commentRangeStart w:id="155"/>
      <w:r w:rsidRPr="00024334">
        <w:rPr>
          <w:rFonts w:asciiTheme="majorBidi" w:hAnsiTheme="majorBidi" w:cs="B Nazanin"/>
          <w:sz w:val="28"/>
          <w:szCs w:val="28"/>
          <w:rtl/>
          <w:lang w:bidi="fa-IR"/>
        </w:rPr>
        <w:t xml:space="preserve">آیا </w:t>
      </w:r>
      <w:ins w:id="156" w:author="Javad Fadardi" w:date="2018-08-11T23:56:00Z">
        <w:r w:rsidR="00DC2431">
          <w:rPr>
            <w:rFonts w:asciiTheme="majorBidi" w:hAnsiTheme="majorBidi" w:cs="B Nazanin" w:hint="cs"/>
            <w:sz w:val="28"/>
            <w:szCs w:val="28"/>
            <w:rtl/>
            <w:lang w:bidi="fa-IR"/>
          </w:rPr>
          <w:t xml:space="preserve">بین </w:t>
        </w:r>
      </w:ins>
      <w:r w:rsidRPr="00024334">
        <w:rPr>
          <w:rFonts w:asciiTheme="majorBidi" w:hAnsiTheme="majorBidi" w:cs="B Nazanin"/>
          <w:sz w:val="28"/>
          <w:szCs w:val="28"/>
          <w:rtl/>
          <w:lang w:bidi="fa-IR"/>
        </w:rPr>
        <w:t>خرده مقیاس روان آزرده گرایی بر شیوه های مدیریتی شامل دستوری، توجیهی</w:t>
      </w:r>
      <w:ins w:id="157" w:author="Javad Fadardi" w:date="2018-08-11T23:56:00Z">
        <w:r w:rsidR="00DC2431">
          <w:rPr>
            <w:rFonts w:asciiTheme="majorBidi" w:hAnsiTheme="majorBidi" w:cs="B Nazanin" w:hint="cs"/>
            <w:sz w:val="28"/>
            <w:szCs w:val="28"/>
            <w:rtl/>
            <w:lang w:bidi="fa-IR"/>
          </w:rPr>
          <w:t>، تفویضی</w:t>
        </w:r>
      </w:ins>
      <w:r w:rsidRPr="00024334">
        <w:rPr>
          <w:rFonts w:asciiTheme="majorBidi" w:hAnsiTheme="majorBidi" w:cs="B Nazanin"/>
          <w:sz w:val="28"/>
          <w:szCs w:val="28"/>
          <w:rtl/>
          <w:lang w:bidi="fa-IR"/>
        </w:rPr>
        <w:t xml:space="preserve"> و </w:t>
      </w:r>
      <w:proofErr w:type="spellStart"/>
      <w:r w:rsidRPr="00024334">
        <w:rPr>
          <w:rFonts w:asciiTheme="majorBidi" w:hAnsiTheme="majorBidi" w:cs="B Nazanin"/>
          <w:sz w:val="28"/>
          <w:szCs w:val="28"/>
          <w:rtl/>
          <w:lang w:bidi="fa-IR"/>
        </w:rPr>
        <w:t>مشارکتی</w:t>
      </w:r>
      <w:proofErr w:type="spellEnd"/>
      <w:r w:rsidRPr="00024334">
        <w:rPr>
          <w:rFonts w:asciiTheme="majorBidi" w:hAnsiTheme="majorBidi" w:cs="B Nazanin"/>
          <w:sz w:val="28"/>
          <w:szCs w:val="28"/>
          <w:rtl/>
          <w:lang w:bidi="fa-IR"/>
        </w:rPr>
        <w:t xml:space="preserve"> </w:t>
      </w:r>
      <w:del w:id="158" w:author="Javad Fadardi" w:date="2018-08-11T23:56:00Z">
        <w:r w:rsidRPr="00024334" w:rsidDel="00DC2431">
          <w:rPr>
            <w:rFonts w:asciiTheme="majorBidi" w:hAnsiTheme="majorBidi" w:cs="B Nazanin"/>
            <w:sz w:val="28"/>
            <w:szCs w:val="28"/>
            <w:rtl/>
            <w:lang w:bidi="fa-IR"/>
          </w:rPr>
          <w:delText xml:space="preserve">تاثیر </w:delText>
        </w:r>
      </w:del>
      <w:ins w:id="159" w:author="Javad Fadardi" w:date="2018-08-11T23:56:00Z">
        <w:r w:rsidR="00DC2431">
          <w:rPr>
            <w:rFonts w:asciiTheme="majorBidi" w:hAnsiTheme="majorBidi" w:cs="B Nazanin" w:hint="cs"/>
            <w:sz w:val="28"/>
            <w:szCs w:val="28"/>
            <w:rtl/>
            <w:lang w:bidi="fa-IR"/>
          </w:rPr>
          <w:t>رابطه و</w:t>
        </w:r>
      </w:ins>
      <w:ins w:id="160" w:author="Javad Fadardi" w:date="2018-08-11T23:57:00Z">
        <w:r w:rsidR="00DC2431">
          <w:rPr>
            <w:rFonts w:asciiTheme="majorBidi" w:hAnsiTheme="majorBidi" w:cs="B Nazanin" w:hint="cs"/>
            <w:sz w:val="28"/>
            <w:szCs w:val="28"/>
            <w:rtl/>
            <w:lang w:bidi="fa-IR"/>
          </w:rPr>
          <w:t>جود</w:t>
        </w:r>
      </w:ins>
      <w:ins w:id="161" w:author="Javad Fadardi" w:date="2018-08-11T23:56:00Z">
        <w:r w:rsidR="00DC2431" w:rsidRPr="00024334">
          <w:rPr>
            <w:rFonts w:asciiTheme="majorBidi" w:hAnsiTheme="majorBidi" w:cs="B Nazanin"/>
            <w:sz w:val="28"/>
            <w:szCs w:val="28"/>
            <w:rtl/>
            <w:lang w:bidi="fa-IR"/>
          </w:rPr>
          <w:t xml:space="preserve"> </w:t>
        </w:r>
      </w:ins>
      <w:r w:rsidRPr="00024334">
        <w:rPr>
          <w:rFonts w:asciiTheme="majorBidi" w:hAnsiTheme="majorBidi" w:cs="B Nazanin"/>
          <w:sz w:val="28"/>
          <w:szCs w:val="28"/>
          <w:rtl/>
          <w:lang w:bidi="fa-IR"/>
        </w:rPr>
        <w:t>دارد؟</w:t>
      </w:r>
      <w:commentRangeEnd w:id="155"/>
      <w:r w:rsidR="00DC2431">
        <w:rPr>
          <w:rStyle w:val="CommentReference"/>
          <w:rtl/>
        </w:rPr>
        <w:commentReference w:id="155"/>
      </w:r>
    </w:p>
    <w:p w14:paraId="16C53C9F" w14:textId="77777777" w:rsidR="00C22254" w:rsidRPr="00024334" w:rsidRDefault="00C22254"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آیا خرده مقیاس برون-درون گرایی بر شیوه های مدیریتی شامل دستوری، توجیهی و </w:t>
      </w:r>
      <w:proofErr w:type="spellStart"/>
      <w:r w:rsidRPr="00024334">
        <w:rPr>
          <w:rFonts w:asciiTheme="majorBidi" w:hAnsiTheme="majorBidi" w:cs="B Nazanin"/>
          <w:sz w:val="28"/>
          <w:szCs w:val="28"/>
          <w:rtl/>
          <w:lang w:bidi="fa-IR"/>
        </w:rPr>
        <w:t>مشارکتی</w:t>
      </w:r>
      <w:proofErr w:type="spellEnd"/>
      <w:r w:rsidRPr="00024334">
        <w:rPr>
          <w:rFonts w:asciiTheme="majorBidi" w:hAnsiTheme="majorBidi" w:cs="B Nazanin"/>
          <w:sz w:val="28"/>
          <w:szCs w:val="28"/>
          <w:rtl/>
          <w:lang w:bidi="fa-IR"/>
        </w:rPr>
        <w:t xml:space="preserve"> تاثیر دارد؟</w:t>
      </w:r>
    </w:p>
    <w:p w14:paraId="27B362D3" w14:textId="77777777" w:rsidR="00C22254" w:rsidRPr="00024334" w:rsidRDefault="00C22254"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آیا خرده مقیاس انعطاف پذیری بر شیوه های مدیریتی شامل دستوری، توجیهی و </w:t>
      </w:r>
      <w:proofErr w:type="spellStart"/>
      <w:r w:rsidRPr="00024334">
        <w:rPr>
          <w:rFonts w:asciiTheme="majorBidi" w:hAnsiTheme="majorBidi" w:cs="B Nazanin"/>
          <w:sz w:val="28"/>
          <w:szCs w:val="28"/>
          <w:rtl/>
          <w:lang w:bidi="fa-IR"/>
        </w:rPr>
        <w:t>مشارکتی</w:t>
      </w:r>
      <w:proofErr w:type="spellEnd"/>
      <w:r w:rsidRPr="00024334">
        <w:rPr>
          <w:rFonts w:asciiTheme="majorBidi" w:hAnsiTheme="majorBidi" w:cs="B Nazanin"/>
          <w:sz w:val="28"/>
          <w:szCs w:val="28"/>
          <w:rtl/>
          <w:lang w:bidi="fa-IR"/>
        </w:rPr>
        <w:t xml:space="preserve"> تاثیر دارد؟</w:t>
      </w:r>
    </w:p>
    <w:p w14:paraId="27E301EF" w14:textId="77777777" w:rsidR="00C22254" w:rsidRPr="00024334" w:rsidRDefault="00C22254"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آیا خرده مقیاس توافق پذیری بر شیوه های مدیریتی شامل دستوری، توجیهی و </w:t>
      </w:r>
      <w:proofErr w:type="spellStart"/>
      <w:r w:rsidRPr="00024334">
        <w:rPr>
          <w:rFonts w:asciiTheme="majorBidi" w:hAnsiTheme="majorBidi" w:cs="B Nazanin"/>
          <w:sz w:val="28"/>
          <w:szCs w:val="28"/>
          <w:rtl/>
          <w:lang w:bidi="fa-IR"/>
        </w:rPr>
        <w:t>مشارکتی</w:t>
      </w:r>
      <w:proofErr w:type="spellEnd"/>
      <w:r w:rsidRPr="00024334">
        <w:rPr>
          <w:rFonts w:asciiTheme="majorBidi" w:hAnsiTheme="majorBidi" w:cs="B Nazanin"/>
          <w:sz w:val="28"/>
          <w:szCs w:val="28"/>
          <w:rtl/>
          <w:lang w:bidi="fa-IR"/>
        </w:rPr>
        <w:t xml:space="preserve"> تاثیر دارد؟</w:t>
      </w:r>
    </w:p>
    <w:p w14:paraId="4ACDFA07" w14:textId="77777777" w:rsidR="00C22254" w:rsidRPr="00024334" w:rsidRDefault="00C22254" w:rsidP="00A44367">
      <w:p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آیا خرده مقیاس وجدانی بودن بر شیوه های مدیریتی شامل دستوری، توجیهی و </w:t>
      </w:r>
      <w:proofErr w:type="spellStart"/>
      <w:r w:rsidRPr="00024334">
        <w:rPr>
          <w:rFonts w:asciiTheme="majorBidi" w:hAnsiTheme="majorBidi" w:cs="B Nazanin"/>
          <w:sz w:val="28"/>
          <w:szCs w:val="28"/>
          <w:rtl/>
          <w:lang w:bidi="fa-IR"/>
        </w:rPr>
        <w:t>مشارکتی</w:t>
      </w:r>
      <w:proofErr w:type="spellEnd"/>
      <w:r w:rsidRPr="00024334">
        <w:rPr>
          <w:rFonts w:asciiTheme="majorBidi" w:hAnsiTheme="majorBidi" w:cs="B Nazanin"/>
          <w:sz w:val="28"/>
          <w:szCs w:val="28"/>
          <w:rtl/>
          <w:lang w:bidi="fa-IR"/>
        </w:rPr>
        <w:t xml:space="preserve"> تاثیر دارد؟</w:t>
      </w:r>
    </w:p>
    <w:p w14:paraId="5AFDADF7" w14:textId="77777777" w:rsidR="001F2378" w:rsidRPr="00024334" w:rsidRDefault="001F2378" w:rsidP="00A44367">
      <w:pPr>
        <w:bidi/>
        <w:spacing w:after="120" w:line="360" w:lineRule="auto"/>
        <w:jc w:val="lowKashida"/>
        <w:rPr>
          <w:rFonts w:asciiTheme="majorBidi" w:hAnsiTheme="majorBidi" w:cs="B Nazanin"/>
          <w:sz w:val="28"/>
          <w:szCs w:val="28"/>
          <w:rtl/>
          <w:lang w:bidi="fa-IR"/>
        </w:rPr>
      </w:pPr>
    </w:p>
    <w:p w14:paraId="5107CB40" w14:textId="77777777" w:rsidR="009F2D33" w:rsidRPr="00024334" w:rsidRDefault="00676623" w:rsidP="00A44367">
      <w:pPr>
        <w:bidi/>
        <w:spacing w:after="120" w:line="360" w:lineRule="auto"/>
        <w:jc w:val="lowKashida"/>
        <w:rPr>
          <w:rFonts w:asciiTheme="majorBidi" w:hAnsiTheme="majorBidi" w:cs="B Nazanin"/>
          <w:b/>
          <w:bCs/>
          <w:sz w:val="28"/>
          <w:szCs w:val="28"/>
          <w:rtl/>
          <w:lang w:bidi="fa-IR"/>
        </w:rPr>
      </w:pPr>
      <w:r w:rsidRPr="00024334">
        <w:rPr>
          <w:rFonts w:asciiTheme="majorBidi" w:hAnsiTheme="majorBidi" w:cs="B Nazanin"/>
          <w:b/>
          <w:bCs/>
          <w:sz w:val="28"/>
          <w:szCs w:val="28"/>
          <w:rtl/>
          <w:lang w:bidi="fa-IR"/>
        </w:rPr>
        <w:t>8</w:t>
      </w:r>
      <w:r w:rsidR="00B532CB" w:rsidRPr="00024334">
        <w:rPr>
          <w:rFonts w:asciiTheme="majorBidi" w:hAnsiTheme="majorBidi" w:cs="B Nazanin"/>
          <w:b/>
          <w:bCs/>
          <w:sz w:val="28"/>
          <w:szCs w:val="28"/>
          <w:rtl/>
          <w:lang w:bidi="fa-IR"/>
        </w:rPr>
        <w:t>.</w:t>
      </w:r>
      <w:r w:rsidR="002E5981" w:rsidRPr="00024334">
        <w:rPr>
          <w:rFonts w:asciiTheme="majorBidi" w:hAnsiTheme="majorBidi" w:cs="B Nazanin"/>
          <w:b/>
          <w:bCs/>
          <w:sz w:val="28"/>
          <w:szCs w:val="28"/>
          <w:rtl/>
          <w:lang w:bidi="fa-IR"/>
        </w:rPr>
        <w:t xml:space="preserve"> متغیرهای پژوهش</w:t>
      </w:r>
    </w:p>
    <w:p w14:paraId="330D2D05" w14:textId="77777777" w:rsidR="006F4425" w:rsidRPr="00024334" w:rsidRDefault="006F4425" w:rsidP="00A44367">
      <w:pPr>
        <w:pStyle w:val="ListParagraph"/>
        <w:numPr>
          <w:ilvl w:val="0"/>
          <w:numId w:val="8"/>
        </w:numPr>
        <w:bidi/>
        <w:spacing w:after="120" w:line="360" w:lineRule="auto"/>
        <w:jc w:val="lowKashida"/>
        <w:rPr>
          <w:rFonts w:asciiTheme="majorBidi" w:hAnsiTheme="majorBidi" w:cs="B Nazanin"/>
          <w:sz w:val="28"/>
          <w:szCs w:val="28"/>
          <w:rtl/>
          <w:lang w:bidi="fa-IR"/>
        </w:rPr>
      </w:pPr>
      <w:r w:rsidRPr="00024334">
        <w:rPr>
          <w:rFonts w:asciiTheme="majorBidi" w:hAnsiTheme="majorBidi" w:cs="B Nazanin"/>
          <w:sz w:val="28"/>
          <w:szCs w:val="28"/>
          <w:rtl/>
          <w:lang w:bidi="fa-IR"/>
        </w:rPr>
        <w:t xml:space="preserve">متغیر پیش بین: </w:t>
      </w:r>
      <w:r w:rsidR="00A112AC" w:rsidRPr="00024334">
        <w:rPr>
          <w:rFonts w:asciiTheme="majorBidi" w:hAnsiTheme="majorBidi" w:cs="B Nazanin"/>
          <w:sz w:val="28"/>
          <w:szCs w:val="28"/>
          <w:rtl/>
          <w:lang w:bidi="fa-IR"/>
        </w:rPr>
        <w:t>ویژگی های روان شناختی مدیران (روان آزرده گرایی، برون-درون گرایی، انعطاف پذیری، توافق پذیری، وجدان</w:t>
      </w:r>
      <w:r w:rsidR="00F502C0" w:rsidRPr="00024334">
        <w:rPr>
          <w:rFonts w:asciiTheme="majorBidi" w:hAnsiTheme="majorBidi" w:cs="B Nazanin"/>
          <w:sz w:val="28"/>
          <w:szCs w:val="28"/>
          <w:rtl/>
          <w:lang w:bidi="fa-IR"/>
        </w:rPr>
        <w:t>ی</w:t>
      </w:r>
      <w:r w:rsidR="00A112AC" w:rsidRPr="00024334">
        <w:rPr>
          <w:rFonts w:asciiTheme="majorBidi" w:hAnsiTheme="majorBidi" w:cs="B Nazanin"/>
          <w:sz w:val="28"/>
          <w:szCs w:val="28"/>
          <w:rtl/>
          <w:lang w:bidi="fa-IR"/>
        </w:rPr>
        <w:t xml:space="preserve"> بودن)</w:t>
      </w:r>
    </w:p>
    <w:p w14:paraId="1B84D955" w14:textId="77777777" w:rsidR="006F4425" w:rsidRPr="00024334" w:rsidRDefault="006F4425" w:rsidP="00A44367">
      <w:pPr>
        <w:pStyle w:val="ListParagraph"/>
        <w:numPr>
          <w:ilvl w:val="0"/>
          <w:numId w:val="8"/>
        </w:numPr>
        <w:bidi/>
        <w:spacing w:after="120" w:line="360" w:lineRule="auto"/>
        <w:jc w:val="lowKashida"/>
        <w:rPr>
          <w:rFonts w:asciiTheme="majorBidi" w:hAnsiTheme="majorBidi" w:cs="B Nazanin"/>
          <w:sz w:val="28"/>
          <w:szCs w:val="28"/>
          <w:lang w:bidi="fa-IR"/>
        </w:rPr>
      </w:pPr>
      <w:r w:rsidRPr="00024334">
        <w:rPr>
          <w:rFonts w:asciiTheme="majorBidi" w:hAnsiTheme="majorBidi" w:cs="B Nazanin"/>
          <w:sz w:val="28"/>
          <w:szCs w:val="28"/>
          <w:rtl/>
          <w:lang w:bidi="fa-IR"/>
        </w:rPr>
        <w:t xml:space="preserve">متغیر ملاک: </w:t>
      </w:r>
      <w:r w:rsidR="00A112AC" w:rsidRPr="00024334">
        <w:rPr>
          <w:rFonts w:asciiTheme="majorBidi" w:hAnsiTheme="majorBidi" w:cs="B Nazanin"/>
          <w:sz w:val="28"/>
          <w:szCs w:val="28"/>
          <w:rtl/>
          <w:lang w:bidi="fa-IR"/>
        </w:rPr>
        <w:t>شیوه های مدیریتی</w:t>
      </w:r>
    </w:p>
    <w:p w14:paraId="5292546A" w14:textId="77777777" w:rsidR="006F4425" w:rsidRPr="00024334" w:rsidRDefault="006F4425" w:rsidP="00A44367">
      <w:pPr>
        <w:pStyle w:val="ListParagraph"/>
        <w:numPr>
          <w:ilvl w:val="0"/>
          <w:numId w:val="8"/>
        </w:numPr>
        <w:bidi/>
        <w:spacing w:after="120" w:line="360" w:lineRule="auto"/>
        <w:jc w:val="lowKashida"/>
        <w:rPr>
          <w:rFonts w:asciiTheme="majorBidi" w:hAnsiTheme="majorBidi" w:cs="B Nazanin"/>
          <w:sz w:val="28"/>
          <w:szCs w:val="28"/>
          <w:lang w:bidi="fa-IR"/>
        </w:rPr>
      </w:pPr>
      <w:r w:rsidRPr="00024334">
        <w:rPr>
          <w:rFonts w:asciiTheme="majorBidi" w:hAnsiTheme="majorBidi" w:cs="B Nazanin"/>
          <w:sz w:val="28"/>
          <w:szCs w:val="28"/>
          <w:rtl/>
          <w:lang w:bidi="fa-IR"/>
        </w:rPr>
        <w:t xml:space="preserve">سایر </w:t>
      </w:r>
      <w:proofErr w:type="spellStart"/>
      <w:r w:rsidRPr="00024334">
        <w:rPr>
          <w:rFonts w:asciiTheme="majorBidi" w:hAnsiTheme="majorBidi" w:cs="B Nazanin"/>
          <w:sz w:val="28"/>
          <w:szCs w:val="28"/>
          <w:rtl/>
          <w:lang w:bidi="fa-IR"/>
        </w:rPr>
        <w:t>متغیر</w:t>
      </w:r>
      <w:r w:rsidRPr="00024334">
        <w:rPr>
          <w:rFonts w:asciiTheme="majorBidi" w:hAnsiTheme="majorBidi" w:cs="B Nazanin"/>
          <w:sz w:val="28"/>
          <w:szCs w:val="28"/>
          <w:rtl/>
          <w:lang w:bidi="fa-IR"/>
        </w:rPr>
        <w:softHyphen/>
        <w:t>ها</w:t>
      </w:r>
      <w:proofErr w:type="spellEnd"/>
      <w:r w:rsidRPr="00024334">
        <w:rPr>
          <w:rFonts w:asciiTheme="majorBidi" w:hAnsiTheme="majorBidi" w:cs="B Nazanin"/>
          <w:sz w:val="28"/>
          <w:szCs w:val="28"/>
          <w:rtl/>
          <w:lang w:bidi="fa-IR"/>
        </w:rPr>
        <w:t>: رشته تحصیلی، جنسیت، سابقه</w:t>
      </w:r>
      <w:r w:rsidRPr="00024334">
        <w:rPr>
          <w:rFonts w:asciiTheme="majorBidi" w:hAnsiTheme="majorBidi" w:cs="B Nazanin"/>
          <w:sz w:val="28"/>
          <w:szCs w:val="28"/>
          <w:rtl/>
          <w:lang w:bidi="fa-IR"/>
        </w:rPr>
        <w:softHyphen/>
        <w:t xml:space="preserve"> تدریس، سطح تحصیلات، سن</w:t>
      </w:r>
    </w:p>
    <w:p w14:paraId="52BD4BBC" w14:textId="77777777" w:rsidR="00AE05E8" w:rsidRPr="00024334" w:rsidRDefault="00AE05E8" w:rsidP="00A44367">
      <w:pPr>
        <w:bidi/>
        <w:spacing w:after="120" w:line="360" w:lineRule="auto"/>
        <w:jc w:val="lowKashida"/>
        <w:rPr>
          <w:rFonts w:asciiTheme="majorBidi" w:hAnsiTheme="majorBidi" w:cs="B Nazanin"/>
          <w:sz w:val="28"/>
          <w:szCs w:val="28"/>
          <w:highlight w:val="lightGray"/>
          <w:rtl/>
          <w:lang w:bidi="fa-IR"/>
        </w:rPr>
      </w:pPr>
    </w:p>
    <w:p w14:paraId="430F5459" w14:textId="77777777" w:rsidR="009F2D33" w:rsidRPr="00024334" w:rsidRDefault="00676623" w:rsidP="00A44367">
      <w:pPr>
        <w:bidi/>
        <w:spacing w:after="120" w:line="360" w:lineRule="auto"/>
        <w:jc w:val="lowKashida"/>
        <w:rPr>
          <w:rFonts w:asciiTheme="majorBidi" w:hAnsiTheme="majorBidi" w:cs="B Nazanin"/>
          <w:b/>
          <w:bCs/>
          <w:sz w:val="28"/>
          <w:szCs w:val="28"/>
          <w:rtl/>
          <w:lang w:bidi="fa-IR"/>
        </w:rPr>
      </w:pPr>
      <w:r w:rsidRPr="00024334">
        <w:rPr>
          <w:rFonts w:asciiTheme="majorBidi" w:hAnsiTheme="majorBidi" w:cs="B Nazanin"/>
          <w:b/>
          <w:bCs/>
          <w:sz w:val="28"/>
          <w:szCs w:val="28"/>
          <w:rtl/>
          <w:lang w:bidi="fa-IR"/>
        </w:rPr>
        <w:t>9</w:t>
      </w:r>
      <w:r w:rsidR="00B532CB" w:rsidRPr="00024334">
        <w:rPr>
          <w:rFonts w:asciiTheme="majorBidi" w:hAnsiTheme="majorBidi" w:cs="B Nazanin"/>
          <w:b/>
          <w:bCs/>
          <w:sz w:val="28"/>
          <w:szCs w:val="28"/>
          <w:rtl/>
          <w:lang w:bidi="fa-IR"/>
        </w:rPr>
        <w:t>.</w:t>
      </w:r>
      <w:r w:rsidR="009F2D33" w:rsidRPr="00024334">
        <w:rPr>
          <w:rFonts w:asciiTheme="majorBidi" w:hAnsiTheme="majorBidi" w:cs="B Nazanin"/>
          <w:b/>
          <w:bCs/>
          <w:sz w:val="28"/>
          <w:szCs w:val="28"/>
          <w:rtl/>
          <w:lang w:bidi="fa-IR"/>
        </w:rPr>
        <w:t xml:space="preserve"> تعاریف </w:t>
      </w:r>
      <w:r w:rsidR="00B532CB" w:rsidRPr="00024334">
        <w:rPr>
          <w:rFonts w:asciiTheme="majorBidi" w:hAnsiTheme="majorBidi" w:cs="B Nazanin"/>
          <w:b/>
          <w:bCs/>
          <w:sz w:val="28"/>
          <w:szCs w:val="28"/>
          <w:rtl/>
          <w:lang w:bidi="fa-IR"/>
        </w:rPr>
        <w:t>اصطلاحات</w:t>
      </w:r>
    </w:p>
    <w:p w14:paraId="3E23A722" w14:textId="77777777" w:rsidR="00F502C0" w:rsidRPr="00024334" w:rsidRDefault="00F502C0" w:rsidP="00A44367">
      <w:pPr>
        <w:bidi/>
        <w:spacing w:after="120" w:line="360" w:lineRule="auto"/>
        <w:jc w:val="both"/>
        <w:outlineLvl w:val="2"/>
        <w:rPr>
          <w:rFonts w:asciiTheme="majorBidi" w:hAnsiTheme="majorBidi" w:cs="B Nazanin"/>
          <w:sz w:val="28"/>
          <w:szCs w:val="28"/>
          <w:rtl/>
        </w:rPr>
      </w:pPr>
      <w:r w:rsidRPr="00024334">
        <w:rPr>
          <w:rFonts w:asciiTheme="majorBidi" w:hAnsiTheme="majorBidi" w:cs="B Nazanin"/>
          <w:b/>
          <w:bCs/>
          <w:sz w:val="28"/>
          <w:szCs w:val="28"/>
          <w:rtl/>
        </w:rPr>
        <w:t>روان آزرده گرایی:</w:t>
      </w:r>
      <w:r w:rsidRPr="00024334">
        <w:rPr>
          <w:rFonts w:asciiTheme="majorBidi" w:hAnsiTheme="majorBidi" w:cs="B Nazanin"/>
          <w:sz w:val="28"/>
          <w:szCs w:val="28"/>
          <w:rtl/>
        </w:rPr>
        <w:t xml:space="preserve"> به توانایی فرد </w:t>
      </w:r>
      <w:r w:rsidR="00B11FEF" w:rsidRPr="00024334">
        <w:rPr>
          <w:rFonts w:asciiTheme="majorBidi" w:hAnsiTheme="majorBidi" w:cs="B Nazanin"/>
          <w:sz w:val="28"/>
          <w:szCs w:val="28"/>
          <w:rtl/>
        </w:rPr>
        <w:t>در تحمل عوامل تنش زا و محرک های استرس مربوط می شود. ویژگی بارز روان آزرده گرایی گرایش به تجربه احساس منفی و مشاهده جهان اطراف به عنوان یک محیط ناراحت و تهدید کننده می باشد. در مقابل، افراد با احساسی بالا استوار و آرام بوده و از اعتماد به نفس زیادی برخوردارند.</w:t>
      </w:r>
    </w:p>
    <w:p w14:paraId="78CFA428" w14:textId="77777777" w:rsidR="00F502C0" w:rsidRPr="00024334" w:rsidRDefault="00F502C0" w:rsidP="00A44367">
      <w:pPr>
        <w:bidi/>
        <w:spacing w:after="120" w:line="360" w:lineRule="auto"/>
        <w:jc w:val="both"/>
        <w:outlineLvl w:val="2"/>
        <w:rPr>
          <w:rFonts w:asciiTheme="majorBidi" w:hAnsiTheme="majorBidi" w:cs="B Nazanin"/>
          <w:sz w:val="28"/>
          <w:szCs w:val="28"/>
          <w:rtl/>
        </w:rPr>
      </w:pPr>
      <w:r w:rsidRPr="00024334">
        <w:rPr>
          <w:rFonts w:asciiTheme="majorBidi" w:hAnsiTheme="majorBidi" w:cs="B Nazanin"/>
          <w:b/>
          <w:bCs/>
          <w:sz w:val="28"/>
          <w:szCs w:val="28"/>
          <w:rtl/>
        </w:rPr>
        <w:t xml:space="preserve">برون-درون گرایی: </w:t>
      </w:r>
      <w:r w:rsidR="00B11FEF" w:rsidRPr="00024334">
        <w:rPr>
          <w:rFonts w:asciiTheme="majorBidi" w:hAnsiTheme="majorBidi" w:cs="B Nazanin"/>
          <w:sz w:val="28"/>
          <w:szCs w:val="28"/>
          <w:rtl/>
        </w:rPr>
        <w:t xml:space="preserve">برون گرایی </w:t>
      </w:r>
      <w:r w:rsidRPr="00024334">
        <w:rPr>
          <w:rFonts w:asciiTheme="majorBidi" w:hAnsiTheme="majorBidi" w:cs="B Nazanin"/>
          <w:sz w:val="28"/>
          <w:szCs w:val="28"/>
          <w:rtl/>
        </w:rPr>
        <w:t>به راحت بودن فرد در روابط دلالت دارد. این افراد پیوسته اظهار نظر کرده؛ اجتماعی، خون گرم، خوش خلق و قاطع هستند.</w:t>
      </w:r>
      <w:r w:rsidR="00B11FEF" w:rsidRPr="00024334">
        <w:rPr>
          <w:rFonts w:asciiTheme="majorBidi" w:hAnsiTheme="majorBidi" w:cs="B Nazanin"/>
          <w:sz w:val="28"/>
          <w:szCs w:val="28"/>
          <w:rtl/>
        </w:rPr>
        <w:t xml:space="preserve"> اما درون گرایی در نقطه مقابل برون گرایی قرار دارد و این افراد سکوت را بر اظهار نظر ترجیح می دهند و اغلب تصمیمات خود را بدون خواستن نظرات اطرافیان شان انجام می دهند و معمولا در تصمیمات خود دچار تردید نیز می شوند.</w:t>
      </w:r>
    </w:p>
    <w:p w14:paraId="50D98672" w14:textId="77777777" w:rsidR="00F502C0" w:rsidRPr="00024334" w:rsidRDefault="00F502C0" w:rsidP="00A44367">
      <w:pPr>
        <w:bidi/>
        <w:spacing w:after="120" w:line="360" w:lineRule="auto"/>
        <w:jc w:val="both"/>
        <w:outlineLvl w:val="2"/>
        <w:rPr>
          <w:rFonts w:asciiTheme="majorBidi" w:hAnsiTheme="majorBidi" w:cs="B Nazanin"/>
          <w:b/>
          <w:bCs/>
          <w:sz w:val="28"/>
          <w:szCs w:val="28"/>
          <w:rtl/>
        </w:rPr>
      </w:pPr>
      <w:r w:rsidRPr="00024334">
        <w:rPr>
          <w:rFonts w:asciiTheme="majorBidi" w:hAnsiTheme="majorBidi" w:cs="B Nazanin"/>
          <w:b/>
          <w:bCs/>
          <w:sz w:val="28"/>
          <w:szCs w:val="28"/>
          <w:rtl/>
        </w:rPr>
        <w:t>انعطاف پذیری:</w:t>
      </w:r>
      <w:r w:rsidR="00B11FEF" w:rsidRPr="00024334">
        <w:rPr>
          <w:rFonts w:asciiTheme="majorBidi" w:hAnsiTheme="majorBidi" w:cs="B Nazanin"/>
          <w:sz w:val="28"/>
          <w:szCs w:val="28"/>
          <w:rtl/>
        </w:rPr>
        <w:t xml:space="preserve"> به شیفتگی و علاقه به پدیده ها و نظرات مختلف اشاره دارد. این افراد دارای ویژگی های تغییر پذیری بوده و از نظر احساسات هنر گرا و اهل تفکر و تعقل، آزاد از قیود و کنجکاو است.</w:t>
      </w:r>
    </w:p>
    <w:p w14:paraId="44079D41" w14:textId="77777777" w:rsidR="00F502C0" w:rsidRPr="00024334" w:rsidRDefault="00F502C0" w:rsidP="00A44367">
      <w:pPr>
        <w:bidi/>
        <w:spacing w:after="120" w:line="360" w:lineRule="auto"/>
        <w:jc w:val="both"/>
        <w:outlineLvl w:val="2"/>
        <w:rPr>
          <w:rFonts w:asciiTheme="majorBidi" w:hAnsiTheme="majorBidi" w:cs="B Nazanin"/>
          <w:sz w:val="28"/>
          <w:szCs w:val="28"/>
          <w:rtl/>
        </w:rPr>
      </w:pPr>
      <w:r w:rsidRPr="00024334">
        <w:rPr>
          <w:rFonts w:asciiTheme="majorBidi" w:hAnsiTheme="majorBidi" w:cs="B Nazanin"/>
          <w:b/>
          <w:bCs/>
          <w:sz w:val="28"/>
          <w:szCs w:val="28"/>
          <w:rtl/>
        </w:rPr>
        <w:t>توافق پذیری یا یا سازگاری:</w:t>
      </w:r>
      <w:r w:rsidR="00B11FEF" w:rsidRPr="00024334">
        <w:rPr>
          <w:rFonts w:asciiTheme="majorBidi" w:hAnsiTheme="majorBidi" w:cs="B Nazanin"/>
          <w:b/>
          <w:bCs/>
          <w:sz w:val="28"/>
          <w:szCs w:val="28"/>
          <w:rtl/>
        </w:rPr>
        <w:t xml:space="preserve"> </w:t>
      </w:r>
      <w:r w:rsidR="00B11FEF" w:rsidRPr="00024334">
        <w:rPr>
          <w:rFonts w:asciiTheme="majorBidi" w:hAnsiTheme="majorBidi" w:cs="B Nazanin"/>
          <w:sz w:val="28"/>
          <w:szCs w:val="28"/>
          <w:rtl/>
        </w:rPr>
        <w:t>احترام به دیگران را شامل می شود. این افراد دارای روحیه همکاری، قابل اعتماد، صادق و درست، نوع دوست و اظر فطرت و ذات خوب هستند.</w:t>
      </w:r>
    </w:p>
    <w:p w14:paraId="73289848" w14:textId="77777777" w:rsidR="00F502C0" w:rsidRPr="00024334" w:rsidRDefault="00F502C0" w:rsidP="00A44367">
      <w:pPr>
        <w:bidi/>
        <w:spacing w:after="120" w:line="360" w:lineRule="auto"/>
        <w:jc w:val="both"/>
        <w:outlineLvl w:val="2"/>
        <w:rPr>
          <w:rFonts w:asciiTheme="majorBidi" w:hAnsiTheme="majorBidi" w:cs="B Nazanin"/>
          <w:sz w:val="28"/>
          <w:szCs w:val="28"/>
          <w:rtl/>
        </w:rPr>
      </w:pPr>
      <w:r w:rsidRPr="00024334">
        <w:rPr>
          <w:rFonts w:asciiTheme="majorBidi" w:hAnsiTheme="majorBidi" w:cs="B Nazanin"/>
          <w:b/>
          <w:bCs/>
          <w:sz w:val="28"/>
          <w:szCs w:val="28"/>
          <w:rtl/>
        </w:rPr>
        <w:t>وجدانی بودن یا وظیفه شناسی:</w:t>
      </w:r>
      <w:r w:rsidR="00B11FEF" w:rsidRPr="00024334">
        <w:rPr>
          <w:rFonts w:asciiTheme="majorBidi" w:hAnsiTheme="majorBidi" w:cs="B Nazanin"/>
          <w:b/>
          <w:bCs/>
          <w:sz w:val="28"/>
          <w:szCs w:val="28"/>
          <w:rtl/>
        </w:rPr>
        <w:t xml:space="preserve"> </w:t>
      </w:r>
      <w:r w:rsidR="00B11FEF" w:rsidRPr="00024334">
        <w:rPr>
          <w:rFonts w:asciiTheme="majorBidi" w:hAnsiTheme="majorBidi" w:cs="B Nazanin"/>
          <w:sz w:val="28"/>
          <w:szCs w:val="28"/>
          <w:rtl/>
        </w:rPr>
        <w:t>مسئولیت پذیر بودن افراد را مورد توجه قرار می دهد. افراد وظیفه شناس قابل اطمینان، پایدار، ساختارمند و هدف گرا می باشند.</w:t>
      </w:r>
    </w:p>
    <w:p w14:paraId="776701E8" w14:textId="77777777" w:rsidR="00100C36" w:rsidRPr="00024334" w:rsidRDefault="00100C36" w:rsidP="00A44367">
      <w:pPr>
        <w:bidi/>
        <w:spacing w:after="120" w:line="360" w:lineRule="auto"/>
        <w:jc w:val="both"/>
        <w:outlineLvl w:val="2"/>
        <w:rPr>
          <w:rFonts w:asciiTheme="majorBidi" w:hAnsiTheme="majorBidi" w:cs="B Nazanin"/>
          <w:sz w:val="28"/>
          <w:szCs w:val="28"/>
          <w:highlight w:val="lightGray"/>
        </w:rPr>
      </w:pPr>
      <w:r w:rsidRPr="00024334">
        <w:rPr>
          <w:rFonts w:asciiTheme="majorBidi" w:hAnsiTheme="majorBidi" w:cs="B Nazanin"/>
          <w:b/>
          <w:bCs/>
          <w:sz w:val="28"/>
          <w:szCs w:val="28"/>
          <w:rtl/>
        </w:rPr>
        <w:t>مدیریت:</w:t>
      </w:r>
      <w:r w:rsidRPr="00024334">
        <w:rPr>
          <w:rFonts w:asciiTheme="majorBidi" w:hAnsiTheme="majorBidi" w:cs="B Nazanin"/>
          <w:sz w:val="28"/>
          <w:szCs w:val="28"/>
          <w:rtl/>
        </w:rPr>
        <w:t xml:space="preserve"> شامل بکارگیری فرآیند موثر در هماهنگ کردن، رهبري، برنامه ریزي، سازماندهی، تصمیم گیری، هدایت و کنترل فعالیت هاي دسته جمعی براي نیل به هدف های مطلوب با حداکثر کارایی می باشد. مدیریت پروژه فعالیت های برنامه ریزی، سازماندهی، نظارت بر اجرا و هدایت اجرا را در بر می گیرد و سعی دارد تا با استفاده ی درست از منابع، نتایج مشخص و مورد انتظار را با هزینه ی توافق شده قبلی در موعد مقرر خود تحویل دهد</w:t>
      </w:r>
      <w:r w:rsidRPr="00024334">
        <w:rPr>
          <w:rFonts w:asciiTheme="majorBidi" w:hAnsiTheme="majorBidi" w:cs="B Nazanin"/>
          <w:sz w:val="28"/>
          <w:szCs w:val="28"/>
        </w:rPr>
        <w:t>.</w:t>
      </w:r>
    </w:p>
    <w:p w14:paraId="45C115F2" w14:textId="77777777" w:rsidR="00AE05E8" w:rsidRDefault="00AE05E8" w:rsidP="00A44367">
      <w:pPr>
        <w:bidi/>
        <w:spacing w:after="120" w:line="360" w:lineRule="auto"/>
        <w:jc w:val="both"/>
        <w:outlineLvl w:val="2"/>
        <w:rPr>
          <w:rFonts w:asciiTheme="majorBidi" w:hAnsiTheme="majorBidi" w:cs="B Nazanin"/>
          <w:sz w:val="28"/>
          <w:szCs w:val="28"/>
          <w:rtl/>
        </w:rPr>
      </w:pPr>
      <w:r w:rsidRPr="00024334">
        <w:rPr>
          <w:rFonts w:asciiTheme="majorBidi" w:hAnsiTheme="majorBidi" w:cs="B Nazanin"/>
          <w:b/>
          <w:bCs/>
          <w:sz w:val="28"/>
          <w:szCs w:val="28"/>
          <w:rtl/>
        </w:rPr>
        <w:t xml:space="preserve">پروژه </w:t>
      </w:r>
      <w:r w:rsidR="00B532CB" w:rsidRPr="00024334">
        <w:rPr>
          <w:rFonts w:asciiTheme="majorBidi" w:hAnsiTheme="majorBidi" w:cs="B Nazanin"/>
          <w:b/>
          <w:bCs/>
          <w:sz w:val="28"/>
          <w:szCs w:val="28"/>
          <w:rtl/>
          <w:lang w:bidi="fa-IR"/>
        </w:rPr>
        <w:t>:</w:t>
      </w:r>
      <w:r w:rsidR="00B532CB" w:rsidRPr="00024334">
        <w:rPr>
          <w:rFonts w:asciiTheme="majorBidi" w:hAnsiTheme="majorBidi" w:cs="B Nazanin"/>
          <w:sz w:val="28"/>
          <w:szCs w:val="28"/>
          <w:rtl/>
          <w:lang w:bidi="fa-IR"/>
        </w:rPr>
        <w:t xml:space="preserve"> </w:t>
      </w:r>
      <w:r w:rsidRPr="00024334">
        <w:rPr>
          <w:rFonts w:asciiTheme="majorBidi" w:hAnsiTheme="majorBidi" w:cs="B Nazanin"/>
          <w:sz w:val="28"/>
          <w:szCs w:val="28"/>
          <w:rtl/>
        </w:rPr>
        <w:t>مجموعه ای از فعالیت ها</w:t>
      </w:r>
      <w:r w:rsidR="00100C36" w:rsidRPr="00024334">
        <w:rPr>
          <w:rFonts w:asciiTheme="majorBidi" w:hAnsiTheme="majorBidi" w:cs="B Nazanin"/>
          <w:sz w:val="28"/>
          <w:szCs w:val="28"/>
          <w:rtl/>
        </w:rPr>
        <w:t>یی ا</w:t>
      </w:r>
      <w:r w:rsidRPr="00024334">
        <w:rPr>
          <w:rFonts w:asciiTheme="majorBidi" w:hAnsiTheme="majorBidi" w:cs="B Nazanin"/>
          <w:sz w:val="28"/>
          <w:szCs w:val="28"/>
          <w:rtl/>
        </w:rPr>
        <w:t xml:space="preserve">ست که برای دستیابی به منظور یا هدف خاصی انجام می گیرد. پروژه ها شامل فعالیت هایی هستند که باید در تاریخ های معین، با هزینه های معین و کیفیت تعیین شده ای به انجام رسند. </w:t>
      </w:r>
    </w:p>
    <w:p w14:paraId="1B73B7B6" w14:textId="77777777" w:rsidR="00046401" w:rsidRDefault="00046401" w:rsidP="00046401">
      <w:pPr>
        <w:bidi/>
        <w:spacing w:after="120" w:line="360" w:lineRule="auto"/>
        <w:jc w:val="both"/>
        <w:outlineLvl w:val="2"/>
        <w:rPr>
          <w:rFonts w:asciiTheme="majorBidi" w:hAnsiTheme="majorBidi" w:cs="B Nazanin"/>
          <w:sz w:val="28"/>
          <w:szCs w:val="28"/>
          <w:rtl/>
        </w:rPr>
      </w:pPr>
    </w:p>
    <w:p w14:paraId="415B8FF1" w14:textId="77777777" w:rsidR="00046401" w:rsidRDefault="00046401" w:rsidP="00046401">
      <w:pPr>
        <w:bidi/>
        <w:spacing w:after="120" w:line="360" w:lineRule="auto"/>
        <w:jc w:val="both"/>
        <w:outlineLvl w:val="2"/>
        <w:rPr>
          <w:rFonts w:asciiTheme="majorBidi" w:hAnsiTheme="majorBidi" w:cs="B Nazanin"/>
          <w:sz w:val="28"/>
          <w:szCs w:val="28"/>
          <w:rtl/>
        </w:rPr>
      </w:pPr>
    </w:p>
    <w:p w14:paraId="70ADEDAF" w14:textId="77777777" w:rsidR="00046401" w:rsidRDefault="00046401" w:rsidP="00046401">
      <w:pPr>
        <w:bidi/>
        <w:spacing w:after="120" w:line="360" w:lineRule="auto"/>
        <w:jc w:val="both"/>
        <w:outlineLvl w:val="2"/>
        <w:rPr>
          <w:rFonts w:asciiTheme="majorBidi" w:hAnsiTheme="majorBidi" w:cs="B Nazanin"/>
          <w:sz w:val="28"/>
          <w:szCs w:val="28"/>
          <w:rtl/>
        </w:rPr>
      </w:pPr>
    </w:p>
    <w:p w14:paraId="5B844A4F" w14:textId="77777777" w:rsidR="00046401" w:rsidRDefault="00046401" w:rsidP="00046401">
      <w:pPr>
        <w:bidi/>
        <w:spacing w:after="120" w:line="360" w:lineRule="auto"/>
        <w:jc w:val="both"/>
        <w:outlineLvl w:val="2"/>
        <w:rPr>
          <w:rFonts w:asciiTheme="majorBidi" w:hAnsiTheme="majorBidi" w:cs="B Nazanin"/>
          <w:sz w:val="28"/>
          <w:szCs w:val="28"/>
          <w:rtl/>
        </w:rPr>
      </w:pPr>
    </w:p>
    <w:p w14:paraId="7D239CBA" w14:textId="77777777" w:rsidR="00046401" w:rsidRDefault="00046401" w:rsidP="00046401">
      <w:pPr>
        <w:bidi/>
        <w:spacing w:after="120" w:line="360" w:lineRule="auto"/>
        <w:jc w:val="both"/>
        <w:outlineLvl w:val="2"/>
        <w:rPr>
          <w:rFonts w:asciiTheme="majorBidi" w:hAnsiTheme="majorBidi" w:cs="B Nazanin"/>
          <w:sz w:val="28"/>
          <w:szCs w:val="28"/>
          <w:rtl/>
        </w:rPr>
      </w:pPr>
    </w:p>
    <w:p w14:paraId="5A407837" w14:textId="77777777" w:rsidR="00046401" w:rsidRDefault="00046401" w:rsidP="00046401">
      <w:pPr>
        <w:bidi/>
        <w:spacing w:after="120" w:line="360" w:lineRule="auto"/>
        <w:jc w:val="both"/>
        <w:outlineLvl w:val="2"/>
        <w:rPr>
          <w:rFonts w:asciiTheme="majorBidi" w:hAnsiTheme="majorBidi" w:cs="B Nazanin"/>
          <w:sz w:val="28"/>
          <w:szCs w:val="28"/>
          <w:rtl/>
        </w:rPr>
      </w:pPr>
    </w:p>
    <w:p w14:paraId="7650BE81" w14:textId="77777777" w:rsidR="00046401" w:rsidRDefault="00046401" w:rsidP="00046401">
      <w:pPr>
        <w:bidi/>
        <w:spacing w:after="120" w:line="360" w:lineRule="auto"/>
        <w:jc w:val="both"/>
        <w:outlineLvl w:val="2"/>
        <w:rPr>
          <w:rFonts w:asciiTheme="majorBidi" w:hAnsiTheme="majorBidi" w:cs="B Nazanin"/>
          <w:sz w:val="28"/>
          <w:szCs w:val="28"/>
          <w:rtl/>
        </w:rPr>
      </w:pPr>
    </w:p>
    <w:p w14:paraId="12A9439E" w14:textId="77777777" w:rsidR="00046401" w:rsidRDefault="00046401" w:rsidP="00046401">
      <w:pPr>
        <w:bidi/>
        <w:spacing w:after="120" w:line="360" w:lineRule="auto"/>
        <w:jc w:val="both"/>
        <w:outlineLvl w:val="2"/>
        <w:rPr>
          <w:rFonts w:asciiTheme="majorBidi" w:hAnsiTheme="majorBidi" w:cs="B Nazanin"/>
          <w:sz w:val="28"/>
          <w:szCs w:val="28"/>
          <w:rtl/>
        </w:rPr>
      </w:pPr>
    </w:p>
    <w:p w14:paraId="0293B57B" w14:textId="77777777" w:rsidR="00046401" w:rsidRDefault="00046401" w:rsidP="00046401">
      <w:pPr>
        <w:bidi/>
        <w:spacing w:after="120" w:line="360" w:lineRule="auto"/>
        <w:jc w:val="both"/>
        <w:outlineLvl w:val="2"/>
        <w:rPr>
          <w:rFonts w:asciiTheme="majorBidi" w:hAnsiTheme="majorBidi" w:cs="B Nazanin"/>
          <w:sz w:val="28"/>
          <w:szCs w:val="28"/>
          <w:rtl/>
        </w:rPr>
      </w:pPr>
    </w:p>
    <w:p w14:paraId="77A5E22F" w14:textId="77777777" w:rsidR="00046401" w:rsidRDefault="00046401" w:rsidP="00046401">
      <w:pPr>
        <w:bidi/>
        <w:spacing w:after="120" w:line="360" w:lineRule="auto"/>
        <w:jc w:val="both"/>
        <w:outlineLvl w:val="2"/>
        <w:rPr>
          <w:rFonts w:asciiTheme="majorBidi" w:hAnsiTheme="majorBidi" w:cs="B Nazanin"/>
          <w:sz w:val="28"/>
          <w:szCs w:val="28"/>
          <w:rtl/>
        </w:rPr>
      </w:pPr>
    </w:p>
    <w:p w14:paraId="31E30F40" w14:textId="77777777" w:rsidR="00046401" w:rsidRDefault="00046401" w:rsidP="00046401">
      <w:pPr>
        <w:bidi/>
        <w:spacing w:after="120" w:line="360" w:lineRule="auto"/>
        <w:jc w:val="both"/>
        <w:outlineLvl w:val="2"/>
        <w:rPr>
          <w:rFonts w:asciiTheme="majorBidi" w:hAnsiTheme="majorBidi" w:cs="B Nazanin"/>
          <w:sz w:val="28"/>
          <w:szCs w:val="28"/>
          <w:rtl/>
        </w:rPr>
      </w:pPr>
    </w:p>
    <w:p w14:paraId="6ECCE37D" w14:textId="77777777" w:rsidR="00046401" w:rsidRDefault="00046401" w:rsidP="00046401">
      <w:pPr>
        <w:bidi/>
        <w:spacing w:after="120" w:line="360" w:lineRule="auto"/>
        <w:jc w:val="both"/>
        <w:outlineLvl w:val="2"/>
        <w:rPr>
          <w:rFonts w:asciiTheme="majorBidi" w:hAnsiTheme="majorBidi" w:cs="B Nazanin"/>
          <w:sz w:val="28"/>
          <w:szCs w:val="28"/>
          <w:rtl/>
        </w:rPr>
      </w:pPr>
    </w:p>
    <w:p w14:paraId="45401910" w14:textId="77777777" w:rsidR="00046401" w:rsidRDefault="00046401" w:rsidP="00046401">
      <w:pPr>
        <w:bidi/>
        <w:spacing w:after="120" w:line="360" w:lineRule="auto"/>
        <w:jc w:val="both"/>
        <w:outlineLvl w:val="2"/>
        <w:rPr>
          <w:rFonts w:asciiTheme="majorBidi" w:hAnsiTheme="majorBidi" w:cs="B Nazanin"/>
          <w:sz w:val="28"/>
          <w:szCs w:val="28"/>
          <w:rtl/>
        </w:rPr>
      </w:pPr>
    </w:p>
    <w:p w14:paraId="470E4EF5" w14:textId="77777777" w:rsidR="00046401" w:rsidRPr="00024334" w:rsidRDefault="00046401" w:rsidP="00046401">
      <w:pPr>
        <w:bidi/>
        <w:spacing w:after="120" w:line="360" w:lineRule="auto"/>
        <w:jc w:val="both"/>
        <w:outlineLvl w:val="2"/>
        <w:rPr>
          <w:rFonts w:asciiTheme="majorBidi" w:hAnsiTheme="majorBidi" w:cs="B Nazanin"/>
          <w:sz w:val="28"/>
          <w:szCs w:val="28"/>
        </w:rPr>
      </w:pPr>
    </w:p>
    <w:p w14:paraId="0AF7E62C" w14:textId="77777777" w:rsidR="0078489E" w:rsidRPr="00024334" w:rsidRDefault="0078489E" w:rsidP="00A44367">
      <w:pPr>
        <w:bidi/>
        <w:spacing w:after="120" w:line="360" w:lineRule="auto"/>
        <w:jc w:val="lowKashida"/>
        <w:rPr>
          <w:rFonts w:asciiTheme="majorBidi" w:hAnsiTheme="majorBidi" w:cs="B Nazanin"/>
          <w:sz w:val="28"/>
          <w:szCs w:val="28"/>
          <w:rtl/>
        </w:rPr>
      </w:pPr>
    </w:p>
    <w:p w14:paraId="6345DF4D" w14:textId="77777777" w:rsidR="001C6BD1" w:rsidRPr="00024334" w:rsidRDefault="001C6BD1" w:rsidP="00A44367">
      <w:pPr>
        <w:bidi/>
        <w:spacing w:after="120" w:line="360" w:lineRule="auto"/>
        <w:jc w:val="lowKashida"/>
        <w:rPr>
          <w:rFonts w:asciiTheme="majorBidi" w:hAnsiTheme="majorBidi" w:cs="B Nazanin"/>
          <w:b/>
          <w:bCs/>
          <w:sz w:val="28"/>
          <w:szCs w:val="28"/>
          <w:rtl/>
        </w:rPr>
      </w:pPr>
      <w:r w:rsidRPr="00024334">
        <w:rPr>
          <w:rFonts w:asciiTheme="majorBidi" w:hAnsiTheme="majorBidi" w:cs="B Nazanin"/>
          <w:b/>
          <w:bCs/>
          <w:sz w:val="28"/>
          <w:szCs w:val="28"/>
          <w:rtl/>
        </w:rPr>
        <w:t>منابع</w:t>
      </w:r>
    </w:p>
    <w:p w14:paraId="0A948B75" w14:textId="77777777" w:rsidR="00E21055" w:rsidRPr="003E5667" w:rsidRDefault="00E21055" w:rsidP="00A44367">
      <w:pPr>
        <w:pStyle w:val="NormalWeb"/>
        <w:bidi/>
        <w:spacing w:before="0" w:beforeAutospacing="0" w:after="120" w:afterAutospacing="0" w:line="360" w:lineRule="auto"/>
        <w:jc w:val="both"/>
        <w:rPr>
          <w:rFonts w:asciiTheme="majorBidi" w:hAnsiTheme="majorBidi" w:cs="B Nazanin"/>
          <w:sz w:val="26"/>
          <w:szCs w:val="26"/>
          <w:rtl/>
        </w:rPr>
      </w:pPr>
      <w:proofErr w:type="spellStart"/>
      <w:r w:rsidRPr="003E5667">
        <w:rPr>
          <w:rFonts w:asciiTheme="majorBidi" w:hAnsiTheme="majorBidi" w:cs="B Nazanin"/>
          <w:sz w:val="26"/>
          <w:szCs w:val="26"/>
          <w:rtl/>
        </w:rPr>
        <w:t>اصغري</w:t>
      </w:r>
      <w:proofErr w:type="spellEnd"/>
      <w:r w:rsidR="00446386" w:rsidRPr="003E5667">
        <w:rPr>
          <w:rFonts w:asciiTheme="majorBidi" w:hAnsiTheme="majorBidi" w:cs="B Nazanin" w:hint="cs"/>
          <w:sz w:val="26"/>
          <w:szCs w:val="26"/>
          <w:rtl/>
        </w:rPr>
        <w:t xml:space="preserve">، </w:t>
      </w:r>
      <w:proofErr w:type="spellStart"/>
      <w:r w:rsidR="00446386" w:rsidRPr="003E5667">
        <w:rPr>
          <w:rFonts w:asciiTheme="majorBidi" w:hAnsiTheme="majorBidi" w:cs="B Nazanin"/>
          <w:sz w:val="26"/>
          <w:szCs w:val="26"/>
          <w:rtl/>
        </w:rPr>
        <w:t>جمشيد</w:t>
      </w:r>
      <w:proofErr w:type="spellEnd"/>
      <w:r w:rsidR="00446386" w:rsidRPr="003E5667">
        <w:rPr>
          <w:rFonts w:asciiTheme="majorBidi" w:hAnsiTheme="majorBidi" w:cs="B Nazanin" w:hint="cs"/>
          <w:sz w:val="26"/>
          <w:szCs w:val="26"/>
          <w:rtl/>
        </w:rPr>
        <w:t>؛</w:t>
      </w:r>
      <w:r w:rsidR="00446386" w:rsidRPr="003E5667">
        <w:rPr>
          <w:rFonts w:asciiTheme="majorBidi" w:hAnsiTheme="majorBidi" w:cs="B Nazanin"/>
          <w:sz w:val="26"/>
          <w:szCs w:val="26"/>
          <w:rtl/>
        </w:rPr>
        <w:t xml:space="preserve"> </w:t>
      </w:r>
      <w:r w:rsidR="00446386" w:rsidRPr="003E5667">
        <w:rPr>
          <w:rFonts w:asciiTheme="majorBidi" w:hAnsiTheme="majorBidi" w:cs="B Nazanin" w:hint="cs"/>
          <w:sz w:val="26"/>
          <w:szCs w:val="26"/>
          <w:rtl/>
        </w:rPr>
        <w:t xml:space="preserve">(1388). </w:t>
      </w:r>
      <w:proofErr w:type="spellStart"/>
      <w:r w:rsidR="00446386" w:rsidRPr="003E5667">
        <w:rPr>
          <w:rFonts w:asciiTheme="majorBidi" w:hAnsiTheme="majorBidi" w:cs="B Nazanin"/>
          <w:sz w:val="26"/>
          <w:szCs w:val="26"/>
          <w:rtl/>
        </w:rPr>
        <w:t>مباني</w:t>
      </w:r>
      <w:proofErr w:type="spellEnd"/>
      <w:r w:rsidR="00446386" w:rsidRPr="003E5667">
        <w:rPr>
          <w:rFonts w:asciiTheme="majorBidi" w:hAnsiTheme="majorBidi" w:cs="B Nazanin"/>
          <w:sz w:val="26"/>
          <w:szCs w:val="26"/>
          <w:rtl/>
        </w:rPr>
        <w:t xml:space="preserve"> سازمان و </w:t>
      </w:r>
      <w:proofErr w:type="spellStart"/>
      <w:r w:rsidR="00446386" w:rsidRPr="003E5667">
        <w:rPr>
          <w:rFonts w:asciiTheme="majorBidi" w:hAnsiTheme="majorBidi" w:cs="B Nazanin"/>
          <w:sz w:val="26"/>
          <w:szCs w:val="26"/>
          <w:rtl/>
        </w:rPr>
        <w:t>مديريت</w:t>
      </w:r>
      <w:proofErr w:type="spellEnd"/>
      <w:r w:rsidR="00446386" w:rsidRPr="003E5667">
        <w:rPr>
          <w:rFonts w:asciiTheme="majorBidi" w:hAnsiTheme="majorBidi" w:cs="B Nazanin"/>
          <w:sz w:val="26"/>
          <w:szCs w:val="26"/>
          <w:rtl/>
        </w:rPr>
        <w:t>، تهران</w:t>
      </w:r>
      <w:r w:rsidR="00446386" w:rsidRPr="003E5667">
        <w:rPr>
          <w:rFonts w:asciiTheme="majorBidi" w:hAnsiTheme="majorBidi" w:cs="B Nazanin" w:hint="cs"/>
          <w:sz w:val="26"/>
          <w:szCs w:val="26"/>
          <w:rtl/>
        </w:rPr>
        <w:t>،</w:t>
      </w:r>
      <w:r w:rsidRPr="003E5667">
        <w:rPr>
          <w:rFonts w:asciiTheme="majorBidi" w:hAnsiTheme="majorBidi" w:cs="B Nazanin"/>
          <w:sz w:val="26"/>
          <w:szCs w:val="26"/>
          <w:rtl/>
        </w:rPr>
        <w:t xml:space="preserve"> انتشارات </w:t>
      </w:r>
      <w:proofErr w:type="spellStart"/>
      <w:r w:rsidRPr="003E5667">
        <w:rPr>
          <w:rFonts w:asciiTheme="majorBidi" w:hAnsiTheme="majorBidi" w:cs="B Nazanin"/>
          <w:sz w:val="26"/>
          <w:szCs w:val="26"/>
          <w:rtl/>
        </w:rPr>
        <w:t>اشراقي</w:t>
      </w:r>
      <w:proofErr w:type="spellEnd"/>
      <w:r w:rsidR="00446386" w:rsidRPr="003E5667">
        <w:rPr>
          <w:rFonts w:asciiTheme="majorBidi" w:hAnsiTheme="majorBidi" w:cs="B Nazanin" w:hint="cs"/>
          <w:sz w:val="26"/>
          <w:szCs w:val="26"/>
          <w:rtl/>
        </w:rPr>
        <w:t>.</w:t>
      </w:r>
    </w:p>
    <w:p w14:paraId="7FB6ABFE" w14:textId="77777777" w:rsidR="001C6BD1" w:rsidRPr="003E5667" w:rsidRDefault="001C6BD1" w:rsidP="00A44367">
      <w:pPr>
        <w:pStyle w:val="NormalWeb"/>
        <w:bidi/>
        <w:spacing w:before="0" w:beforeAutospacing="0" w:after="120" w:afterAutospacing="0" w:line="360" w:lineRule="auto"/>
        <w:jc w:val="both"/>
        <w:rPr>
          <w:rFonts w:asciiTheme="majorBidi" w:hAnsiTheme="majorBidi" w:cs="B Nazanin"/>
          <w:sz w:val="26"/>
          <w:szCs w:val="26"/>
          <w:rtl/>
        </w:rPr>
      </w:pPr>
      <w:proofErr w:type="spellStart"/>
      <w:r w:rsidRPr="003E5667">
        <w:rPr>
          <w:rFonts w:asciiTheme="majorBidi" w:hAnsiTheme="majorBidi" w:cs="B Nazanin"/>
          <w:sz w:val="26"/>
          <w:szCs w:val="26"/>
          <w:rtl/>
        </w:rPr>
        <w:t>اقتداري</w:t>
      </w:r>
      <w:proofErr w:type="spellEnd"/>
      <w:r w:rsidR="00446386" w:rsidRPr="003E5667">
        <w:rPr>
          <w:rFonts w:asciiTheme="majorBidi" w:hAnsiTheme="majorBidi" w:cs="B Nazanin" w:hint="cs"/>
          <w:sz w:val="26"/>
          <w:szCs w:val="26"/>
          <w:rtl/>
        </w:rPr>
        <w:t>،</w:t>
      </w:r>
      <w:r w:rsidRPr="003E5667">
        <w:rPr>
          <w:rFonts w:asciiTheme="majorBidi" w:hAnsiTheme="majorBidi" w:cs="B Nazanin"/>
          <w:sz w:val="26"/>
          <w:szCs w:val="26"/>
          <w:rtl/>
        </w:rPr>
        <w:t xml:space="preserve"> علی محمد</w:t>
      </w:r>
      <w:r w:rsidR="00446386" w:rsidRPr="003E5667">
        <w:rPr>
          <w:rFonts w:asciiTheme="majorBidi" w:hAnsiTheme="majorBidi" w:cs="B Nazanin" w:hint="cs"/>
          <w:sz w:val="26"/>
          <w:szCs w:val="26"/>
          <w:rtl/>
        </w:rPr>
        <w:t>؛</w:t>
      </w:r>
      <w:r w:rsidRPr="003E5667">
        <w:rPr>
          <w:rFonts w:asciiTheme="majorBidi" w:hAnsiTheme="majorBidi" w:cs="B Nazanin"/>
          <w:sz w:val="26"/>
          <w:szCs w:val="26"/>
          <w:rtl/>
        </w:rPr>
        <w:t xml:space="preserve"> (1372). سازمان و مدیریت سیستم و رفتار سازمانی، تهران، مولوی، چاپ ششم.</w:t>
      </w:r>
    </w:p>
    <w:p w14:paraId="1DF11AB9" w14:textId="77777777" w:rsidR="001C6BD1" w:rsidRPr="003E5667" w:rsidRDefault="00C45680" w:rsidP="00A44367">
      <w:pPr>
        <w:pStyle w:val="NormalWeb"/>
        <w:bidi/>
        <w:spacing w:before="0" w:beforeAutospacing="0" w:after="120" w:afterAutospacing="0" w:line="360" w:lineRule="auto"/>
        <w:jc w:val="both"/>
        <w:rPr>
          <w:rFonts w:asciiTheme="majorBidi" w:hAnsiTheme="majorBidi" w:cs="B Nazanin"/>
          <w:sz w:val="26"/>
          <w:szCs w:val="26"/>
          <w:rtl/>
        </w:rPr>
      </w:pPr>
      <w:proofErr w:type="spellStart"/>
      <w:r w:rsidRPr="003E5667">
        <w:rPr>
          <w:rFonts w:asciiTheme="majorBidi" w:hAnsiTheme="majorBidi" w:cs="B Nazanin"/>
          <w:sz w:val="26"/>
          <w:szCs w:val="26"/>
          <w:rtl/>
        </w:rPr>
        <w:t>رضائیان</w:t>
      </w:r>
      <w:proofErr w:type="spellEnd"/>
      <w:r w:rsidRPr="003E5667">
        <w:rPr>
          <w:rFonts w:asciiTheme="majorBidi" w:hAnsiTheme="majorBidi" w:cs="B Nazanin"/>
          <w:sz w:val="26"/>
          <w:szCs w:val="26"/>
          <w:rtl/>
        </w:rPr>
        <w:t>، علی</w:t>
      </w:r>
      <w:r w:rsidR="00446386" w:rsidRPr="003E5667">
        <w:rPr>
          <w:rFonts w:asciiTheme="majorBidi" w:hAnsiTheme="majorBidi" w:cs="B Nazanin" w:hint="cs"/>
          <w:sz w:val="26"/>
          <w:szCs w:val="26"/>
          <w:rtl/>
        </w:rPr>
        <w:t>؛</w:t>
      </w:r>
      <w:r w:rsidRPr="003E5667">
        <w:rPr>
          <w:rFonts w:asciiTheme="majorBidi" w:hAnsiTheme="majorBidi" w:cs="B Nazanin"/>
          <w:sz w:val="26"/>
          <w:szCs w:val="26"/>
          <w:rtl/>
        </w:rPr>
        <w:t xml:space="preserve"> (1374). اصول مدیریت، تهران، انتشارات سمت.</w:t>
      </w:r>
    </w:p>
    <w:p w14:paraId="459AF0F7" w14:textId="77777777" w:rsidR="00CC356D" w:rsidRPr="003E5667" w:rsidRDefault="00CC356D" w:rsidP="00A44367">
      <w:pPr>
        <w:pStyle w:val="NormalWeb"/>
        <w:bidi/>
        <w:spacing w:before="0" w:beforeAutospacing="0" w:after="120" w:afterAutospacing="0" w:line="360" w:lineRule="auto"/>
        <w:jc w:val="both"/>
        <w:rPr>
          <w:rFonts w:asciiTheme="majorBidi" w:hAnsiTheme="majorBidi" w:cs="B Nazanin"/>
          <w:sz w:val="26"/>
          <w:szCs w:val="26"/>
          <w:rtl/>
        </w:rPr>
      </w:pPr>
      <w:r w:rsidRPr="003E5667">
        <w:rPr>
          <w:rFonts w:asciiTheme="majorBidi" w:hAnsiTheme="majorBidi" w:cs="B Nazanin"/>
          <w:sz w:val="26"/>
          <w:szCs w:val="26"/>
          <w:rtl/>
        </w:rPr>
        <w:t>صفاری نی</w:t>
      </w:r>
      <w:r w:rsidR="00446386" w:rsidRPr="003E5667">
        <w:rPr>
          <w:rFonts w:asciiTheme="majorBidi" w:hAnsiTheme="majorBidi" w:cs="B Nazanin"/>
          <w:sz w:val="26"/>
          <w:szCs w:val="26"/>
          <w:rtl/>
        </w:rPr>
        <w:t xml:space="preserve">ا، مجید؛ صالح میر حسینی، </w:t>
      </w:r>
      <w:proofErr w:type="spellStart"/>
      <w:r w:rsidR="00446386" w:rsidRPr="003E5667">
        <w:rPr>
          <w:rFonts w:asciiTheme="majorBidi" w:hAnsiTheme="majorBidi" w:cs="B Nazanin"/>
          <w:sz w:val="26"/>
          <w:szCs w:val="26"/>
          <w:rtl/>
        </w:rPr>
        <w:t>وحیده</w:t>
      </w:r>
      <w:proofErr w:type="spellEnd"/>
      <w:r w:rsidR="00446386" w:rsidRPr="003E5667">
        <w:rPr>
          <w:rFonts w:asciiTheme="majorBidi" w:hAnsiTheme="majorBidi" w:cs="B Nazanin" w:hint="cs"/>
          <w:sz w:val="26"/>
          <w:szCs w:val="26"/>
          <w:rtl/>
        </w:rPr>
        <w:t xml:space="preserve"> </w:t>
      </w:r>
      <w:r w:rsidRPr="003E5667">
        <w:rPr>
          <w:rFonts w:asciiTheme="majorBidi" w:hAnsiTheme="majorBidi" w:cs="B Nazanin"/>
          <w:sz w:val="26"/>
          <w:szCs w:val="26"/>
          <w:rtl/>
        </w:rPr>
        <w:t>(1392) بررسی رابطه بین حجم کار، کنترل بر کار و پیشرفت کار، دو فصلنامه علمی-پژوهشی شناخت اجتماعی، سال دوم، شماره 3، صفحات 76-88.</w:t>
      </w:r>
    </w:p>
    <w:p w14:paraId="641B11B0" w14:textId="77777777" w:rsidR="00A278AA" w:rsidRPr="003E5667" w:rsidRDefault="00A278AA" w:rsidP="00A44367">
      <w:pPr>
        <w:pStyle w:val="NormalWeb"/>
        <w:bidi/>
        <w:spacing w:before="0" w:beforeAutospacing="0" w:after="120" w:afterAutospacing="0" w:line="360" w:lineRule="auto"/>
        <w:jc w:val="both"/>
        <w:rPr>
          <w:rFonts w:asciiTheme="majorBidi" w:hAnsiTheme="majorBidi" w:cs="B Nazanin"/>
          <w:sz w:val="26"/>
          <w:szCs w:val="26"/>
          <w:rtl/>
        </w:rPr>
      </w:pPr>
      <w:r w:rsidRPr="003E5667">
        <w:rPr>
          <w:rFonts w:asciiTheme="majorBidi" w:hAnsiTheme="majorBidi" w:cs="B Nazanin"/>
          <w:sz w:val="26"/>
          <w:szCs w:val="26"/>
          <w:rtl/>
        </w:rPr>
        <w:t xml:space="preserve">علاقه بند، </w:t>
      </w:r>
      <w:proofErr w:type="spellStart"/>
      <w:r w:rsidRPr="003E5667">
        <w:rPr>
          <w:rFonts w:asciiTheme="majorBidi" w:hAnsiTheme="majorBidi" w:cs="B Nazanin"/>
          <w:sz w:val="26"/>
          <w:szCs w:val="26"/>
          <w:rtl/>
        </w:rPr>
        <w:t>علي</w:t>
      </w:r>
      <w:proofErr w:type="spellEnd"/>
      <w:r w:rsidR="00446386" w:rsidRPr="003E5667">
        <w:rPr>
          <w:rFonts w:asciiTheme="majorBidi" w:hAnsiTheme="majorBidi" w:cs="B Nazanin" w:hint="cs"/>
          <w:sz w:val="26"/>
          <w:szCs w:val="26"/>
          <w:rtl/>
        </w:rPr>
        <w:t>؛</w:t>
      </w:r>
      <w:r w:rsidRPr="003E5667">
        <w:rPr>
          <w:rFonts w:asciiTheme="majorBidi" w:hAnsiTheme="majorBidi" w:cs="B Nazanin"/>
          <w:sz w:val="26"/>
          <w:szCs w:val="26"/>
          <w:rtl/>
        </w:rPr>
        <w:t xml:space="preserve"> (</w:t>
      </w:r>
      <w:r w:rsidR="00446386" w:rsidRPr="003E5667">
        <w:rPr>
          <w:rFonts w:asciiTheme="majorBidi" w:hAnsiTheme="majorBidi" w:cs="B Nazanin" w:hint="cs"/>
          <w:sz w:val="26"/>
          <w:szCs w:val="26"/>
          <w:rtl/>
        </w:rPr>
        <w:t>1385).</w:t>
      </w:r>
      <w:r w:rsidRPr="003E5667">
        <w:rPr>
          <w:rFonts w:asciiTheme="majorBidi" w:hAnsiTheme="majorBidi" w:cs="B Nazanin"/>
          <w:sz w:val="26"/>
          <w:szCs w:val="26"/>
          <w:rtl/>
        </w:rPr>
        <w:t xml:space="preserve"> </w:t>
      </w:r>
      <w:proofErr w:type="spellStart"/>
      <w:r w:rsidRPr="003E5667">
        <w:rPr>
          <w:rFonts w:asciiTheme="majorBidi" w:hAnsiTheme="majorBidi" w:cs="B Nazanin"/>
          <w:sz w:val="26"/>
          <w:szCs w:val="26"/>
          <w:rtl/>
        </w:rPr>
        <w:t>مباني</w:t>
      </w:r>
      <w:proofErr w:type="spellEnd"/>
      <w:r w:rsidRPr="003E5667">
        <w:rPr>
          <w:rFonts w:asciiTheme="majorBidi" w:hAnsiTheme="majorBidi" w:cs="B Nazanin"/>
          <w:sz w:val="26"/>
          <w:szCs w:val="26"/>
          <w:rtl/>
        </w:rPr>
        <w:t xml:space="preserve"> </w:t>
      </w:r>
      <w:proofErr w:type="spellStart"/>
      <w:r w:rsidRPr="003E5667">
        <w:rPr>
          <w:rFonts w:asciiTheme="majorBidi" w:hAnsiTheme="majorBidi" w:cs="B Nazanin"/>
          <w:sz w:val="26"/>
          <w:szCs w:val="26"/>
          <w:rtl/>
        </w:rPr>
        <w:t>نظري</w:t>
      </w:r>
      <w:proofErr w:type="spellEnd"/>
      <w:r w:rsidRPr="003E5667">
        <w:rPr>
          <w:rFonts w:asciiTheme="majorBidi" w:hAnsiTheme="majorBidi" w:cs="B Nazanin"/>
          <w:sz w:val="26"/>
          <w:szCs w:val="26"/>
          <w:rtl/>
        </w:rPr>
        <w:t xml:space="preserve"> و اصول </w:t>
      </w:r>
      <w:proofErr w:type="spellStart"/>
      <w:r w:rsidRPr="003E5667">
        <w:rPr>
          <w:rFonts w:asciiTheme="majorBidi" w:hAnsiTheme="majorBidi" w:cs="B Nazanin"/>
          <w:sz w:val="26"/>
          <w:szCs w:val="26"/>
          <w:rtl/>
        </w:rPr>
        <w:t>مديريت</w:t>
      </w:r>
      <w:proofErr w:type="spellEnd"/>
      <w:r w:rsidRPr="003E5667">
        <w:rPr>
          <w:rFonts w:asciiTheme="majorBidi" w:hAnsiTheme="majorBidi" w:cs="B Nazanin"/>
          <w:sz w:val="26"/>
          <w:szCs w:val="26"/>
          <w:rtl/>
        </w:rPr>
        <w:t xml:space="preserve"> </w:t>
      </w:r>
      <w:proofErr w:type="spellStart"/>
      <w:r w:rsidRPr="003E5667">
        <w:rPr>
          <w:rFonts w:asciiTheme="majorBidi" w:hAnsiTheme="majorBidi" w:cs="B Nazanin"/>
          <w:sz w:val="26"/>
          <w:szCs w:val="26"/>
          <w:rtl/>
        </w:rPr>
        <w:t>آموزشي</w:t>
      </w:r>
      <w:proofErr w:type="spellEnd"/>
      <w:r w:rsidRPr="003E5667">
        <w:rPr>
          <w:rFonts w:asciiTheme="majorBidi" w:hAnsiTheme="majorBidi" w:cs="B Nazanin"/>
          <w:sz w:val="26"/>
          <w:szCs w:val="26"/>
          <w:rtl/>
        </w:rPr>
        <w:t>، تهران</w:t>
      </w:r>
      <w:r w:rsidR="00446386" w:rsidRPr="003E5667">
        <w:rPr>
          <w:rFonts w:asciiTheme="majorBidi" w:hAnsiTheme="majorBidi" w:cs="B Nazanin" w:hint="cs"/>
          <w:sz w:val="26"/>
          <w:szCs w:val="26"/>
          <w:rtl/>
        </w:rPr>
        <w:t>،</w:t>
      </w:r>
      <w:r w:rsidRPr="003E5667">
        <w:rPr>
          <w:rFonts w:asciiTheme="majorBidi" w:hAnsiTheme="majorBidi" w:cs="B Nazanin"/>
          <w:sz w:val="26"/>
          <w:szCs w:val="26"/>
          <w:rtl/>
        </w:rPr>
        <w:t xml:space="preserve"> نشر روان، چاپ </w:t>
      </w:r>
      <w:proofErr w:type="spellStart"/>
      <w:r w:rsidRPr="003E5667">
        <w:rPr>
          <w:rFonts w:asciiTheme="majorBidi" w:hAnsiTheme="majorBidi" w:cs="B Nazanin"/>
          <w:sz w:val="26"/>
          <w:szCs w:val="26"/>
          <w:rtl/>
        </w:rPr>
        <w:t>هيجدهم</w:t>
      </w:r>
      <w:proofErr w:type="spellEnd"/>
      <w:r w:rsidR="00446386" w:rsidRPr="003E5667">
        <w:rPr>
          <w:rFonts w:asciiTheme="majorBidi" w:hAnsiTheme="majorBidi" w:cs="B Nazanin" w:hint="cs"/>
          <w:sz w:val="26"/>
          <w:szCs w:val="26"/>
          <w:rtl/>
        </w:rPr>
        <w:t>.</w:t>
      </w:r>
    </w:p>
    <w:p w14:paraId="7D828498" w14:textId="77777777" w:rsidR="00CC356D" w:rsidRPr="003E5667" w:rsidRDefault="00CC356D" w:rsidP="00A44367">
      <w:pPr>
        <w:pStyle w:val="NormalWeb"/>
        <w:bidi/>
        <w:spacing w:before="0" w:beforeAutospacing="0" w:after="120" w:afterAutospacing="0" w:line="360" w:lineRule="auto"/>
        <w:jc w:val="both"/>
        <w:rPr>
          <w:rFonts w:asciiTheme="majorBidi" w:hAnsiTheme="majorBidi" w:cs="B Nazanin"/>
          <w:sz w:val="26"/>
          <w:szCs w:val="26"/>
          <w:rtl/>
        </w:rPr>
      </w:pPr>
      <w:r w:rsidRPr="003E5667">
        <w:rPr>
          <w:rFonts w:asciiTheme="majorBidi" w:hAnsiTheme="majorBidi" w:cs="B Nazanin"/>
          <w:sz w:val="26"/>
          <w:szCs w:val="26"/>
          <w:rtl/>
        </w:rPr>
        <w:t xml:space="preserve">مرادی، ظهیر؛ حضرت پور، معصومه (1395). بررسی رابطه ویژگی های شخصیتی مدیران با تعادل کار و زندگی کارکنان، اولین همایش بین </w:t>
      </w:r>
      <w:proofErr w:type="spellStart"/>
      <w:r w:rsidRPr="003E5667">
        <w:rPr>
          <w:rFonts w:asciiTheme="majorBidi" w:hAnsiTheme="majorBidi" w:cs="B Nazanin"/>
          <w:sz w:val="26"/>
          <w:szCs w:val="26"/>
          <w:rtl/>
        </w:rPr>
        <w:t>الملیی</w:t>
      </w:r>
      <w:proofErr w:type="spellEnd"/>
      <w:r w:rsidRPr="003E5667">
        <w:rPr>
          <w:rFonts w:asciiTheme="majorBidi" w:hAnsiTheme="majorBidi" w:cs="B Nazanin"/>
          <w:sz w:val="26"/>
          <w:szCs w:val="26"/>
          <w:rtl/>
        </w:rPr>
        <w:t xml:space="preserve"> اقتصاد شهری با رویکرد اقتصاد مقاومتی اقدام و عمل، صفحات 460-467.</w:t>
      </w:r>
    </w:p>
    <w:p w14:paraId="1325BE7F" w14:textId="77777777" w:rsidR="00C45680" w:rsidRPr="003E5667" w:rsidRDefault="00C45680" w:rsidP="00A44367">
      <w:pPr>
        <w:pStyle w:val="NormalWeb"/>
        <w:bidi/>
        <w:spacing w:before="0" w:beforeAutospacing="0" w:after="120" w:afterAutospacing="0" w:line="360" w:lineRule="auto"/>
        <w:jc w:val="both"/>
        <w:rPr>
          <w:rFonts w:asciiTheme="majorBidi" w:hAnsiTheme="majorBidi" w:cs="B Nazanin"/>
          <w:sz w:val="26"/>
          <w:szCs w:val="26"/>
        </w:rPr>
      </w:pPr>
      <w:proofErr w:type="spellStart"/>
      <w:r w:rsidRPr="003E5667">
        <w:rPr>
          <w:rFonts w:asciiTheme="majorBidi" w:hAnsiTheme="majorBidi" w:cs="B Nazanin"/>
          <w:sz w:val="26"/>
          <w:szCs w:val="26"/>
          <w:rtl/>
        </w:rPr>
        <w:t>نبوي</w:t>
      </w:r>
      <w:proofErr w:type="spellEnd"/>
      <w:r w:rsidRPr="003E5667">
        <w:rPr>
          <w:rFonts w:asciiTheme="majorBidi" w:hAnsiTheme="majorBidi" w:cs="B Nazanin"/>
          <w:sz w:val="26"/>
          <w:szCs w:val="26"/>
          <w:rtl/>
        </w:rPr>
        <w:t>، محمد حسن</w:t>
      </w:r>
      <w:r w:rsidR="00446386" w:rsidRPr="003E5667">
        <w:rPr>
          <w:rFonts w:asciiTheme="majorBidi" w:hAnsiTheme="majorBidi" w:cs="B Nazanin" w:hint="cs"/>
          <w:sz w:val="26"/>
          <w:szCs w:val="26"/>
          <w:rtl/>
        </w:rPr>
        <w:t>؛</w:t>
      </w:r>
      <w:r w:rsidRPr="003E5667">
        <w:rPr>
          <w:rFonts w:asciiTheme="majorBidi" w:hAnsiTheme="majorBidi" w:cs="B Nazanin"/>
          <w:sz w:val="26"/>
          <w:szCs w:val="26"/>
          <w:rtl/>
        </w:rPr>
        <w:t xml:space="preserve"> (1380). مدیریت اسلامی، قم، دفتر تبلیغات اسلامی حوزه علمیه</w:t>
      </w:r>
      <w:r w:rsidR="00446386" w:rsidRPr="003E5667">
        <w:rPr>
          <w:rFonts w:asciiTheme="majorBidi" w:hAnsiTheme="majorBidi" w:cs="B Nazanin" w:hint="cs"/>
          <w:sz w:val="26"/>
          <w:szCs w:val="26"/>
          <w:rtl/>
        </w:rPr>
        <w:t>.</w:t>
      </w:r>
    </w:p>
    <w:p w14:paraId="2A09CA9B" w14:textId="77777777" w:rsidR="00CF5980" w:rsidRPr="00446386" w:rsidRDefault="00CF5980"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roofErr w:type="spellStart"/>
      <w:r w:rsidRPr="00446386">
        <w:rPr>
          <w:rFonts w:asciiTheme="majorBidi" w:eastAsiaTheme="minorHAnsi" w:hAnsiTheme="majorBidi" w:cs="B Nazanin"/>
          <w:color w:val="231F20"/>
          <w:sz w:val="22"/>
          <w:szCs w:val="22"/>
        </w:rPr>
        <w:t>Alagheband</w:t>
      </w:r>
      <w:proofErr w:type="spellEnd"/>
      <w:r w:rsidR="00446386" w:rsidRPr="00446386">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A.</w:t>
      </w:r>
      <w:r w:rsidR="00446386" w:rsidRPr="00446386">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r w:rsidR="00446386" w:rsidRPr="00446386">
        <w:rPr>
          <w:rFonts w:asciiTheme="majorBidi" w:eastAsiaTheme="minorHAnsi" w:hAnsiTheme="majorBidi" w:cs="B Nazanin"/>
          <w:color w:val="231F20"/>
          <w:sz w:val="22"/>
          <w:szCs w:val="22"/>
        </w:rPr>
        <w:t xml:space="preserve">(1995). </w:t>
      </w:r>
      <w:r w:rsidRPr="00446386">
        <w:rPr>
          <w:rFonts w:asciiTheme="majorBidi" w:eastAsiaTheme="minorHAnsi" w:hAnsiTheme="majorBidi" w:cs="B Nazanin"/>
          <w:color w:val="231F20"/>
          <w:sz w:val="22"/>
          <w:szCs w:val="22"/>
        </w:rPr>
        <w:t>Relationship between management style and the type of education a</w:t>
      </w:r>
      <w:r w:rsidR="00446386" w:rsidRPr="00446386">
        <w:rPr>
          <w:rFonts w:asciiTheme="majorBidi" w:eastAsiaTheme="minorHAnsi" w:hAnsiTheme="majorBidi" w:cs="B Nazanin"/>
          <w:color w:val="231F20"/>
          <w:sz w:val="22"/>
          <w:szCs w:val="22"/>
        </w:rPr>
        <w:t>nd sex education in high school</w:t>
      </w:r>
      <w:r w:rsidRPr="00446386">
        <w:rPr>
          <w:rFonts w:asciiTheme="majorBidi" w:eastAsiaTheme="minorHAnsi" w:hAnsiTheme="majorBidi" w:cs="B Nazanin"/>
          <w:sz w:val="22"/>
          <w:szCs w:val="22"/>
        </w:rPr>
        <w:t xml:space="preserve"> </w:t>
      </w:r>
      <w:r w:rsidRPr="00446386">
        <w:rPr>
          <w:rFonts w:asciiTheme="majorBidi" w:eastAsiaTheme="minorHAnsi" w:hAnsiTheme="majorBidi" w:cs="B Nazanin"/>
          <w:color w:val="231F20"/>
          <w:sz w:val="22"/>
          <w:szCs w:val="22"/>
        </w:rPr>
        <w:t>administrators in Tehran (</w:t>
      </w:r>
      <w:proofErr w:type="spellStart"/>
      <w:r w:rsidRPr="00446386">
        <w:rPr>
          <w:rFonts w:asciiTheme="majorBidi" w:eastAsiaTheme="minorHAnsi" w:hAnsiTheme="majorBidi" w:cs="B Nazanin"/>
          <w:color w:val="231F20"/>
          <w:sz w:val="22"/>
          <w:szCs w:val="22"/>
        </w:rPr>
        <w:t>MSc.thesis</w:t>
      </w:r>
      <w:proofErr w:type="spellEnd"/>
      <w:r w:rsidRPr="00446386">
        <w:rPr>
          <w:rFonts w:asciiTheme="majorBidi" w:eastAsiaTheme="minorHAnsi" w:hAnsiTheme="majorBidi" w:cs="B Nazanin"/>
          <w:color w:val="231F20"/>
          <w:sz w:val="22"/>
          <w:szCs w:val="22"/>
        </w:rPr>
        <w:t>).</w:t>
      </w:r>
      <w:r w:rsidR="00446386"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Allameh</w:t>
      </w:r>
      <w:proofErr w:type="spellEnd"/>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Tabatabai</w:t>
      </w:r>
      <w:proofErr w:type="spellEnd"/>
      <w:r w:rsidRPr="00446386">
        <w:rPr>
          <w:rFonts w:asciiTheme="majorBidi" w:eastAsiaTheme="minorHAnsi" w:hAnsiTheme="majorBidi" w:cs="B Nazanin"/>
          <w:color w:val="231F20"/>
          <w:sz w:val="22"/>
          <w:szCs w:val="22"/>
        </w:rPr>
        <w:t xml:space="preserve"> University, Faculty o</w:t>
      </w:r>
      <w:r w:rsidR="00446386" w:rsidRPr="00446386">
        <w:rPr>
          <w:rFonts w:asciiTheme="majorBidi" w:eastAsiaTheme="minorHAnsi" w:hAnsiTheme="majorBidi" w:cs="B Nazanin"/>
          <w:color w:val="231F20"/>
          <w:sz w:val="22"/>
          <w:szCs w:val="22"/>
        </w:rPr>
        <w:t>f Education and psychology</w:t>
      </w:r>
      <w:r w:rsidR="00F94CB2">
        <w:rPr>
          <w:rFonts w:asciiTheme="majorBidi" w:eastAsiaTheme="minorHAnsi" w:hAnsiTheme="majorBidi" w:cs="B Nazanin"/>
          <w:color w:val="231F20"/>
          <w:sz w:val="22"/>
          <w:szCs w:val="22"/>
        </w:rPr>
        <w:t xml:space="preserve">, </w:t>
      </w:r>
      <w:proofErr w:type="gramStart"/>
      <w:r w:rsidR="00F94CB2">
        <w:rPr>
          <w:rFonts w:asciiTheme="majorBidi" w:eastAsiaTheme="minorHAnsi" w:hAnsiTheme="majorBidi" w:cs="B Nazanin"/>
          <w:color w:val="231F20"/>
          <w:sz w:val="22"/>
          <w:szCs w:val="22"/>
        </w:rPr>
        <w:t>156  p.</w:t>
      </w:r>
      <w:proofErr w:type="gramEnd"/>
      <w:r w:rsidR="00446386" w:rsidRPr="00446386">
        <w:rPr>
          <w:rFonts w:asciiTheme="majorBidi" w:eastAsiaTheme="minorHAnsi" w:hAnsiTheme="majorBidi" w:cs="B Nazanin"/>
          <w:color w:val="231F20"/>
          <w:sz w:val="22"/>
          <w:szCs w:val="22"/>
        </w:rPr>
        <w:t xml:space="preserve"> </w:t>
      </w:r>
      <w:r w:rsidRPr="00446386">
        <w:rPr>
          <w:rFonts w:asciiTheme="majorBidi" w:eastAsiaTheme="minorHAnsi" w:hAnsiTheme="majorBidi" w:cs="B Nazanin"/>
          <w:color w:val="231F20"/>
          <w:sz w:val="22"/>
          <w:szCs w:val="22"/>
        </w:rPr>
        <w:t>[</w:t>
      </w:r>
      <w:proofErr w:type="spellStart"/>
      <w:r w:rsidRPr="00446386">
        <w:rPr>
          <w:rFonts w:asciiTheme="majorBidi" w:eastAsiaTheme="minorHAnsi" w:hAnsiTheme="majorBidi" w:cs="B Nazanin"/>
          <w:color w:val="231F20"/>
          <w:sz w:val="22"/>
          <w:szCs w:val="22"/>
        </w:rPr>
        <w:t>persian</w:t>
      </w:r>
      <w:proofErr w:type="spellEnd"/>
      <w:r w:rsidRPr="00446386">
        <w:rPr>
          <w:rFonts w:asciiTheme="majorBidi" w:eastAsiaTheme="minorHAnsi" w:hAnsiTheme="majorBidi" w:cs="B Nazanin"/>
          <w:color w:val="231F20"/>
          <w:sz w:val="22"/>
          <w:szCs w:val="22"/>
        </w:rPr>
        <w:t>]</w:t>
      </w:r>
    </w:p>
    <w:p w14:paraId="54AE6630" w14:textId="77777777" w:rsidR="00C07F59" w:rsidRPr="00446386" w:rsidRDefault="002B0759"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roofErr w:type="spellStart"/>
      <w:r>
        <w:rPr>
          <w:rFonts w:asciiTheme="majorBidi" w:eastAsiaTheme="minorHAnsi" w:hAnsiTheme="majorBidi" w:cs="B Nazanin"/>
          <w:color w:val="231F20"/>
          <w:sz w:val="22"/>
          <w:szCs w:val="22"/>
        </w:rPr>
        <w:t>Ashtio</w:t>
      </w:r>
      <w:proofErr w:type="spellEnd"/>
      <w:r>
        <w:rPr>
          <w:rFonts w:asciiTheme="majorBidi" w:eastAsiaTheme="minorHAnsi" w:hAnsiTheme="majorBidi" w:cs="B Nazanin"/>
          <w:color w:val="231F20"/>
          <w:sz w:val="22"/>
          <w:szCs w:val="22"/>
        </w:rPr>
        <w:t>,</w:t>
      </w:r>
      <w:r w:rsidR="002C1C91" w:rsidRPr="00446386">
        <w:rPr>
          <w:rFonts w:asciiTheme="majorBidi" w:eastAsiaTheme="minorHAnsi" w:hAnsiTheme="majorBidi" w:cs="B Nazanin"/>
          <w:color w:val="231F20"/>
          <w:sz w:val="22"/>
          <w:szCs w:val="22"/>
        </w:rPr>
        <w:t xml:space="preserve"> M.</w:t>
      </w:r>
      <w:r>
        <w:rPr>
          <w:rFonts w:asciiTheme="majorBidi" w:eastAsiaTheme="minorHAnsi" w:hAnsiTheme="majorBidi" w:cs="B Nazanin"/>
          <w:color w:val="231F20"/>
          <w:sz w:val="22"/>
          <w:szCs w:val="22"/>
        </w:rPr>
        <w:t>,</w:t>
      </w:r>
      <w:r w:rsidR="002C1C91" w:rsidRPr="00446386">
        <w:rPr>
          <w:rFonts w:asciiTheme="majorBidi" w:eastAsiaTheme="minorHAnsi" w:hAnsiTheme="majorBidi" w:cs="B Nazanin"/>
          <w:color w:val="231F20"/>
          <w:sz w:val="22"/>
          <w:szCs w:val="22"/>
        </w:rPr>
        <w:t xml:space="preserve"> </w:t>
      </w:r>
      <w:r>
        <w:rPr>
          <w:rFonts w:asciiTheme="majorBidi" w:eastAsiaTheme="minorHAnsi" w:hAnsiTheme="majorBidi" w:cs="B Nazanin"/>
          <w:color w:val="231F20"/>
          <w:sz w:val="22"/>
          <w:szCs w:val="22"/>
        </w:rPr>
        <w:t>Leak, C.,</w:t>
      </w:r>
      <w:r w:rsidR="002C1C91" w:rsidRPr="00446386">
        <w:rPr>
          <w:rFonts w:asciiTheme="majorBidi" w:eastAsiaTheme="minorHAnsi" w:hAnsiTheme="majorBidi" w:cs="B Nazanin"/>
          <w:color w:val="231F20"/>
          <w:sz w:val="22"/>
          <w:szCs w:val="22"/>
        </w:rPr>
        <w:t xml:space="preserve"> (2001). "A theoretical basis for the major dimensions of personality". Euro</w:t>
      </w:r>
      <w:r w:rsidR="007D626D">
        <w:rPr>
          <w:rFonts w:asciiTheme="majorBidi" w:eastAsiaTheme="minorHAnsi" w:hAnsiTheme="majorBidi" w:cs="B Nazanin"/>
          <w:color w:val="231F20"/>
          <w:sz w:val="22"/>
          <w:szCs w:val="22"/>
        </w:rPr>
        <w:t>pean Journal of personality. 73:</w:t>
      </w:r>
      <w:r w:rsidR="002C1C91" w:rsidRPr="00446386">
        <w:rPr>
          <w:rFonts w:asciiTheme="majorBidi" w:eastAsiaTheme="minorHAnsi" w:hAnsiTheme="majorBidi" w:cs="B Nazanin"/>
          <w:color w:val="231F20"/>
          <w:sz w:val="22"/>
          <w:szCs w:val="22"/>
        </w:rPr>
        <w:t xml:space="preserve"> 1321-1351</w:t>
      </w:r>
    </w:p>
    <w:p w14:paraId="41931D06" w14:textId="77777777" w:rsidR="008362D2" w:rsidRPr="00446386" w:rsidRDefault="008362D2"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r w:rsidRPr="00446386">
        <w:rPr>
          <w:rFonts w:asciiTheme="majorBidi" w:eastAsiaTheme="minorHAnsi" w:hAnsiTheme="majorBidi" w:cs="B Nazanin"/>
          <w:color w:val="231F20"/>
          <w:sz w:val="22"/>
          <w:szCs w:val="22"/>
        </w:rPr>
        <w:t>Devi, A.C.</w:t>
      </w:r>
      <w:r w:rsidR="007D626D">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&amp; Rani, S.S.</w:t>
      </w:r>
      <w:r w:rsidR="007D626D">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(2012). Personality </w:t>
      </w:r>
      <w:r w:rsidR="007C159D">
        <w:rPr>
          <w:rFonts w:asciiTheme="majorBidi" w:eastAsiaTheme="minorHAnsi" w:hAnsiTheme="majorBidi" w:cs="B Nazanin"/>
          <w:color w:val="231F20"/>
          <w:sz w:val="22"/>
          <w:szCs w:val="22"/>
        </w:rPr>
        <w:t>a</w:t>
      </w:r>
      <w:r w:rsidRPr="00446386">
        <w:rPr>
          <w:rFonts w:asciiTheme="majorBidi" w:eastAsiaTheme="minorHAnsi" w:hAnsiTheme="majorBidi" w:cs="B Nazanin"/>
          <w:color w:val="231F20"/>
          <w:sz w:val="22"/>
          <w:szCs w:val="22"/>
        </w:rPr>
        <w:t xml:space="preserve">nd Work-Life Balance. Journal </w:t>
      </w:r>
      <w:r w:rsidR="007C159D">
        <w:rPr>
          <w:rFonts w:asciiTheme="majorBidi" w:eastAsiaTheme="minorHAnsi" w:hAnsiTheme="majorBidi" w:cs="B Nazanin"/>
          <w:color w:val="231F20"/>
          <w:sz w:val="22"/>
          <w:szCs w:val="22"/>
        </w:rPr>
        <w:t>o</w:t>
      </w:r>
      <w:r w:rsidRPr="00446386">
        <w:rPr>
          <w:rFonts w:asciiTheme="majorBidi" w:eastAsiaTheme="minorHAnsi" w:hAnsiTheme="majorBidi" w:cs="B Nazanin"/>
          <w:color w:val="231F20"/>
          <w:sz w:val="22"/>
          <w:szCs w:val="22"/>
        </w:rPr>
        <w:t xml:space="preserve">f Contemporary Research </w:t>
      </w:r>
      <w:r w:rsidR="007C159D">
        <w:rPr>
          <w:rFonts w:asciiTheme="majorBidi" w:eastAsiaTheme="minorHAnsi" w:hAnsiTheme="majorBidi" w:cs="B Nazanin"/>
          <w:color w:val="231F20"/>
          <w:sz w:val="22"/>
          <w:szCs w:val="22"/>
        </w:rPr>
        <w:t>i</w:t>
      </w:r>
      <w:r w:rsidRPr="00446386">
        <w:rPr>
          <w:rFonts w:asciiTheme="majorBidi" w:eastAsiaTheme="minorHAnsi" w:hAnsiTheme="majorBidi" w:cs="B Nazanin"/>
          <w:color w:val="231F20"/>
          <w:sz w:val="22"/>
          <w:szCs w:val="22"/>
        </w:rPr>
        <w:t>n Management, 7(3): 23-30.</w:t>
      </w:r>
    </w:p>
    <w:p w14:paraId="43CD4400" w14:textId="77777777" w:rsidR="00AA7898" w:rsidRPr="00446386" w:rsidRDefault="00AA7898"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roofErr w:type="spellStart"/>
      <w:r w:rsidRPr="00446386">
        <w:rPr>
          <w:rFonts w:asciiTheme="majorBidi" w:eastAsiaTheme="minorHAnsi" w:hAnsiTheme="majorBidi" w:cs="B Nazanin"/>
          <w:color w:val="231F20"/>
          <w:sz w:val="22"/>
          <w:szCs w:val="22"/>
        </w:rPr>
        <w:t>Eslami</w:t>
      </w:r>
      <w:proofErr w:type="spellEnd"/>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Farsani</w:t>
      </w:r>
      <w:proofErr w:type="spellEnd"/>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M</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proofErr w:type="gramStart"/>
      <w:r w:rsidRPr="00446386">
        <w:rPr>
          <w:rFonts w:asciiTheme="majorBidi" w:eastAsiaTheme="minorHAnsi" w:hAnsiTheme="majorBidi" w:cs="B Nazanin"/>
          <w:color w:val="231F20"/>
          <w:sz w:val="22"/>
          <w:szCs w:val="22"/>
        </w:rPr>
        <w:t>Azadi</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A</w:t>
      </w:r>
      <w:r w:rsidR="00157C92">
        <w:rPr>
          <w:rFonts w:asciiTheme="majorBidi" w:eastAsiaTheme="minorHAnsi" w:hAnsiTheme="majorBidi" w:cs="B Nazanin"/>
          <w:color w:val="231F20"/>
          <w:sz w:val="22"/>
          <w:szCs w:val="22"/>
        </w:rPr>
        <w:t>.</w:t>
      </w:r>
      <w:proofErr w:type="gramEnd"/>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Asadi</w:t>
      </w:r>
      <w:proofErr w:type="spellEnd"/>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Farsani</w:t>
      </w:r>
      <w:proofErr w:type="spellEnd"/>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F</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Aroufzad</w:t>
      </w:r>
      <w:proofErr w:type="spellEnd"/>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S.</w:t>
      </w:r>
      <w:r w:rsidR="00157C92">
        <w:rPr>
          <w:rFonts w:asciiTheme="majorBidi" w:eastAsiaTheme="minorHAnsi" w:hAnsiTheme="majorBidi" w:cs="B Nazanin"/>
          <w:color w:val="231F20"/>
          <w:sz w:val="22"/>
          <w:szCs w:val="22"/>
        </w:rPr>
        <w:t>, (2013).</w:t>
      </w:r>
      <w:r w:rsidRPr="00446386">
        <w:rPr>
          <w:rFonts w:asciiTheme="majorBidi" w:eastAsiaTheme="minorHAnsi" w:hAnsiTheme="majorBidi" w:cs="B Nazanin"/>
          <w:color w:val="231F20"/>
          <w:sz w:val="22"/>
          <w:szCs w:val="22"/>
        </w:rPr>
        <w:t xml:space="preserve"> Relationship between leadership styles and personality traits among woman physical education teachers. European Journal of Sports and Exercise Science. </w:t>
      </w:r>
      <w:r w:rsidR="00157C92">
        <w:rPr>
          <w:rFonts w:asciiTheme="majorBidi" w:eastAsiaTheme="minorHAnsi" w:hAnsiTheme="majorBidi" w:cs="B Nazanin"/>
          <w:color w:val="231F20"/>
          <w:sz w:val="22"/>
          <w:szCs w:val="22"/>
        </w:rPr>
        <w:t>2(1):17-21</w:t>
      </w:r>
      <w:r w:rsidR="00F94CB2">
        <w:rPr>
          <w:rFonts w:asciiTheme="majorBidi" w:eastAsiaTheme="minorHAnsi" w:hAnsiTheme="majorBidi" w:cs="B Nazanin"/>
          <w:color w:val="231F20"/>
          <w:sz w:val="22"/>
          <w:szCs w:val="22"/>
        </w:rPr>
        <w:t xml:space="preserve">. </w:t>
      </w:r>
      <w:r w:rsidRPr="00446386">
        <w:rPr>
          <w:rFonts w:asciiTheme="majorBidi" w:eastAsiaTheme="minorHAnsi" w:hAnsiTheme="majorBidi" w:cs="B Nazanin"/>
          <w:color w:val="231F20"/>
          <w:sz w:val="22"/>
          <w:szCs w:val="22"/>
        </w:rPr>
        <w:t>[</w:t>
      </w:r>
      <w:proofErr w:type="spellStart"/>
      <w:r w:rsidRPr="00446386">
        <w:rPr>
          <w:rFonts w:asciiTheme="majorBidi" w:eastAsiaTheme="minorHAnsi" w:hAnsiTheme="majorBidi" w:cs="B Nazanin"/>
          <w:color w:val="231F20"/>
          <w:sz w:val="22"/>
          <w:szCs w:val="22"/>
        </w:rPr>
        <w:t>persian</w:t>
      </w:r>
      <w:proofErr w:type="spellEnd"/>
      <w:r w:rsidRPr="00446386">
        <w:rPr>
          <w:rFonts w:asciiTheme="majorBidi" w:eastAsiaTheme="minorHAnsi" w:hAnsiTheme="majorBidi" w:cs="B Nazanin"/>
          <w:color w:val="231F20"/>
          <w:sz w:val="22"/>
          <w:szCs w:val="22"/>
        </w:rPr>
        <w:t>]</w:t>
      </w:r>
    </w:p>
    <w:p w14:paraId="34B67F27" w14:textId="77777777" w:rsidR="00426E7E" w:rsidRPr="00446386" w:rsidRDefault="00426E7E"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roofErr w:type="spellStart"/>
      <w:r w:rsidRPr="00446386">
        <w:rPr>
          <w:rFonts w:asciiTheme="majorBidi" w:eastAsiaTheme="minorHAnsi" w:hAnsiTheme="majorBidi" w:cs="B Nazanin"/>
          <w:color w:val="231F20"/>
          <w:sz w:val="22"/>
          <w:szCs w:val="22"/>
        </w:rPr>
        <w:t>Janbozorgi</w:t>
      </w:r>
      <w:proofErr w:type="spellEnd"/>
      <w:r w:rsidRPr="00446386">
        <w:rPr>
          <w:rFonts w:asciiTheme="majorBidi" w:eastAsiaTheme="minorHAnsi" w:hAnsiTheme="majorBidi" w:cs="B Nazanin"/>
          <w:color w:val="231F20"/>
          <w:sz w:val="22"/>
          <w:szCs w:val="22"/>
        </w:rPr>
        <w:t>, M</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A</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(2014). "Evaluation of strategic thinking among managers Tehran University of Medical Sciences and Health Services". Health management. No. 12, pp. 73-74.</w:t>
      </w:r>
    </w:p>
    <w:p w14:paraId="5838DC20" w14:textId="77777777" w:rsidR="00E568D0" w:rsidRPr="00446386" w:rsidRDefault="00E568D0"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r w:rsidRPr="00446386">
        <w:rPr>
          <w:rFonts w:asciiTheme="majorBidi" w:eastAsiaTheme="minorHAnsi" w:hAnsiTheme="majorBidi" w:cs="B Nazanin"/>
          <w:color w:val="231F20"/>
          <w:sz w:val="22"/>
          <w:szCs w:val="22"/>
        </w:rPr>
        <w:t>Hersey</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P</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Blanchard</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K.</w:t>
      </w:r>
      <w:r w:rsidR="00157C92">
        <w:rPr>
          <w:rFonts w:asciiTheme="majorBidi" w:eastAsiaTheme="minorHAnsi" w:hAnsiTheme="majorBidi" w:cs="B Nazanin"/>
          <w:color w:val="231F20"/>
          <w:sz w:val="22"/>
          <w:szCs w:val="22"/>
        </w:rPr>
        <w:t>, (1974).</w:t>
      </w:r>
      <w:r w:rsidRPr="00446386">
        <w:rPr>
          <w:rFonts w:asciiTheme="majorBidi" w:eastAsiaTheme="minorHAnsi" w:hAnsiTheme="majorBidi" w:cs="B Nazanin"/>
          <w:color w:val="231F20"/>
          <w:sz w:val="22"/>
          <w:szCs w:val="22"/>
        </w:rPr>
        <w:t xml:space="preserve"> </w:t>
      </w:r>
      <w:proofErr w:type="gramStart"/>
      <w:r w:rsidRPr="00446386">
        <w:rPr>
          <w:rFonts w:asciiTheme="majorBidi" w:eastAsiaTheme="minorHAnsi" w:hAnsiTheme="majorBidi" w:cs="B Nazanin"/>
          <w:color w:val="231F20"/>
          <w:sz w:val="22"/>
          <w:szCs w:val="22"/>
        </w:rPr>
        <w:t>So</w:t>
      </w:r>
      <w:proofErr w:type="gramEnd"/>
      <w:r w:rsidRPr="00446386">
        <w:rPr>
          <w:rFonts w:asciiTheme="majorBidi" w:eastAsiaTheme="minorHAnsi" w:hAnsiTheme="majorBidi" w:cs="B Nazanin"/>
          <w:color w:val="231F20"/>
          <w:sz w:val="22"/>
          <w:szCs w:val="22"/>
        </w:rPr>
        <w:t xml:space="preserve"> you want to know your leadership style? Training and Development J</w:t>
      </w:r>
      <w:r w:rsidR="00157C92">
        <w:rPr>
          <w:rFonts w:asciiTheme="majorBidi" w:eastAsiaTheme="minorHAnsi" w:hAnsiTheme="majorBidi" w:cs="B Nazanin"/>
          <w:color w:val="231F20"/>
          <w:sz w:val="22"/>
          <w:szCs w:val="22"/>
        </w:rPr>
        <w:t>ournal.</w:t>
      </w:r>
      <w:r w:rsidR="00157C92" w:rsidRPr="00446386">
        <w:rPr>
          <w:rFonts w:asciiTheme="majorBidi" w:eastAsiaTheme="minorHAnsi" w:hAnsiTheme="majorBidi" w:cs="B Nazanin"/>
          <w:color w:val="231F20"/>
          <w:sz w:val="22"/>
          <w:szCs w:val="22"/>
        </w:rPr>
        <w:t xml:space="preserve"> </w:t>
      </w:r>
      <w:r w:rsidRPr="00446386">
        <w:rPr>
          <w:rFonts w:asciiTheme="majorBidi" w:eastAsiaTheme="minorHAnsi" w:hAnsiTheme="majorBidi" w:cs="B Nazanin"/>
          <w:color w:val="231F20"/>
          <w:sz w:val="22"/>
          <w:szCs w:val="22"/>
        </w:rPr>
        <w:t>35(6):</w:t>
      </w:r>
      <w:r w:rsidR="00157C92">
        <w:rPr>
          <w:rFonts w:asciiTheme="majorBidi" w:eastAsiaTheme="minorHAnsi" w:hAnsiTheme="majorBidi" w:cs="B Nazanin"/>
          <w:color w:val="231F20"/>
          <w:sz w:val="22"/>
          <w:szCs w:val="22"/>
        </w:rPr>
        <w:t xml:space="preserve"> </w:t>
      </w:r>
      <w:r w:rsidRPr="00446386">
        <w:rPr>
          <w:rFonts w:asciiTheme="majorBidi" w:eastAsiaTheme="minorHAnsi" w:hAnsiTheme="majorBidi" w:cs="B Nazanin"/>
          <w:color w:val="231F20"/>
          <w:sz w:val="22"/>
          <w:szCs w:val="22"/>
        </w:rPr>
        <w:t>34-54</w:t>
      </w:r>
    </w:p>
    <w:p w14:paraId="1861931D" w14:textId="77777777" w:rsidR="008362D2" w:rsidRPr="00446386" w:rsidRDefault="008362D2"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roofErr w:type="spellStart"/>
      <w:r w:rsidRPr="00446386">
        <w:rPr>
          <w:rFonts w:asciiTheme="majorBidi" w:eastAsiaTheme="minorHAnsi" w:hAnsiTheme="majorBidi" w:cs="B Nazanin"/>
          <w:color w:val="231F20"/>
          <w:sz w:val="22"/>
          <w:szCs w:val="22"/>
        </w:rPr>
        <w:t>Frone</w:t>
      </w:r>
      <w:proofErr w:type="spellEnd"/>
      <w:r w:rsidRPr="00446386">
        <w:rPr>
          <w:rFonts w:asciiTheme="majorBidi" w:eastAsiaTheme="minorHAnsi" w:hAnsiTheme="majorBidi" w:cs="B Nazanin"/>
          <w:color w:val="231F20"/>
          <w:sz w:val="22"/>
          <w:szCs w:val="22"/>
        </w:rPr>
        <w:t>, M.R.</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(2003). Work-Family Balance. Handbook </w:t>
      </w:r>
      <w:r w:rsidR="00157C92">
        <w:rPr>
          <w:rFonts w:asciiTheme="majorBidi" w:eastAsiaTheme="minorHAnsi" w:hAnsiTheme="majorBidi" w:cs="B Nazanin"/>
          <w:color w:val="231F20"/>
          <w:sz w:val="22"/>
          <w:szCs w:val="22"/>
        </w:rPr>
        <w:t>o</w:t>
      </w:r>
      <w:r w:rsidRPr="00446386">
        <w:rPr>
          <w:rFonts w:asciiTheme="majorBidi" w:eastAsiaTheme="minorHAnsi" w:hAnsiTheme="majorBidi" w:cs="B Nazanin"/>
          <w:color w:val="231F20"/>
          <w:sz w:val="22"/>
          <w:szCs w:val="22"/>
        </w:rPr>
        <w:t>f Occupational Health Psychology, American Psychological Association</w:t>
      </w:r>
      <w:r w:rsidR="00F94CB2">
        <w:rPr>
          <w:rFonts w:asciiTheme="majorBidi" w:eastAsiaTheme="minorHAnsi" w:hAnsiTheme="majorBidi" w:cs="B Nazanin"/>
          <w:color w:val="231F20"/>
          <w:sz w:val="22"/>
          <w:szCs w:val="22"/>
        </w:rPr>
        <w:t>.</w:t>
      </w:r>
      <w:r w:rsidR="00157C92">
        <w:rPr>
          <w:rFonts w:asciiTheme="majorBidi" w:eastAsiaTheme="minorHAnsi" w:hAnsiTheme="majorBidi" w:cs="B Nazanin"/>
          <w:color w:val="231F20"/>
          <w:sz w:val="22"/>
          <w:szCs w:val="22"/>
        </w:rPr>
        <w:t xml:space="preserve"> pp.</w:t>
      </w:r>
      <w:r w:rsidRPr="00446386">
        <w:rPr>
          <w:rFonts w:asciiTheme="majorBidi" w:eastAsiaTheme="minorHAnsi" w:hAnsiTheme="majorBidi" w:cs="B Nazanin"/>
          <w:color w:val="231F20"/>
          <w:sz w:val="22"/>
          <w:szCs w:val="22"/>
        </w:rPr>
        <w:t xml:space="preserve"> 143-162</w:t>
      </w:r>
    </w:p>
    <w:p w14:paraId="7255910E" w14:textId="77777777" w:rsidR="006707CD" w:rsidRPr="00446386" w:rsidRDefault="00157C92"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r>
        <w:rPr>
          <w:rFonts w:asciiTheme="majorBidi" w:eastAsiaTheme="minorHAnsi" w:hAnsiTheme="majorBidi" w:cs="B Nazanin"/>
          <w:color w:val="231F20"/>
          <w:sz w:val="22"/>
          <w:szCs w:val="22"/>
        </w:rPr>
        <w:t>Gabriel, g</w:t>
      </w:r>
      <w:r w:rsidR="006707CD" w:rsidRPr="00446386">
        <w:rPr>
          <w:rFonts w:asciiTheme="majorBidi" w:eastAsiaTheme="minorHAnsi" w:hAnsiTheme="majorBidi" w:cs="B Nazanin"/>
          <w:color w:val="231F20"/>
          <w:sz w:val="22"/>
          <w:szCs w:val="22"/>
        </w:rPr>
        <w:t>.</w:t>
      </w:r>
      <w:r>
        <w:rPr>
          <w:rFonts w:asciiTheme="majorBidi" w:eastAsiaTheme="minorHAnsi" w:hAnsiTheme="majorBidi" w:cs="B Nazanin"/>
          <w:color w:val="231F20"/>
          <w:sz w:val="22"/>
          <w:szCs w:val="22"/>
        </w:rPr>
        <w:t>,</w:t>
      </w:r>
      <w:r w:rsidR="006707CD" w:rsidRPr="00446386">
        <w:rPr>
          <w:rFonts w:asciiTheme="majorBidi" w:eastAsiaTheme="minorHAnsi" w:hAnsiTheme="majorBidi" w:cs="B Nazanin"/>
          <w:color w:val="231F20"/>
          <w:sz w:val="22"/>
          <w:szCs w:val="22"/>
        </w:rPr>
        <w:t xml:space="preserve"> Alina, </w:t>
      </w:r>
      <w:r>
        <w:rPr>
          <w:rFonts w:asciiTheme="majorBidi" w:eastAsiaTheme="minorHAnsi" w:hAnsiTheme="majorBidi" w:cs="B Nazanin"/>
          <w:color w:val="231F20"/>
          <w:sz w:val="22"/>
          <w:szCs w:val="22"/>
        </w:rPr>
        <w:t>L</w:t>
      </w:r>
      <w:r w:rsidR="006707CD" w:rsidRPr="00446386">
        <w:rPr>
          <w:rFonts w:asciiTheme="majorBidi" w:eastAsiaTheme="minorHAnsi" w:hAnsiTheme="majorBidi" w:cs="B Nazanin"/>
          <w:color w:val="231F20"/>
          <w:sz w:val="22"/>
          <w:szCs w:val="22"/>
        </w:rPr>
        <w:t>.</w:t>
      </w:r>
      <w:r>
        <w:rPr>
          <w:rFonts w:asciiTheme="majorBidi" w:eastAsiaTheme="minorHAnsi" w:hAnsiTheme="majorBidi" w:cs="B Nazanin"/>
          <w:color w:val="231F20"/>
          <w:sz w:val="22"/>
          <w:szCs w:val="22"/>
        </w:rPr>
        <w:t>,</w:t>
      </w:r>
      <w:r w:rsidR="006707CD" w:rsidRPr="00446386">
        <w:rPr>
          <w:rFonts w:asciiTheme="majorBidi" w:eastAsiaTheme="minorHAnsi" w:hAnsiTheme="majorBidi" w:cs="B Nazanin"/>
          <w:color w:val="231F20"/>
          <w:sz w:val="22"/>
          <w:szCs w:val="22"/>
        </w:rPr>
        <w:t xml:space="preserve"> (2015). Research on the management of sport. social and </w:t>
      </w:r>
      <w:proofErr w:type="spellStart"/>
      <w:r w:rsidR="006707CD" w:rsidRPr="00446386">
        <w:rPr>
          <w:rFonts w:asciiTheme="majorBidi" w:eastAsiaTheme="minorHAnsi" w:hAnsiTheme="majorBidi" w:cs="B Nazanin"/>
          <w:color w:val="231F20"/>
          <w:sz w:val="22"/>
          <w:szCs w:val="22"/>
        </w:rPr>
        <w:t>be</w:t>
      </w:r>
      <w:r>
        <w:rPr>
          <w:rFonts w:asciiTheme="majorBidi" w:eastAsiaTheme="minorHAnsi" w:hAnsiTheme="majorBidi" w:cs="B Nazanin"/>
          <w:color w:val="231F20"/>
          <w:sz w:val="22"/>
          <w:szCs w:val="22"/>
        </w:rPr>
        <w:t>harioal</w:t>
      </w:r>
      <w:proofErr w:type="spellEnd"/>
      <w:r>
        <w:rPr>
          <w:rFonts w:asciiTheme="majorBidi" w:eastAsiaTheme="minorHAnsi" w:hAnsiTheme="majorBidi" w:cs="B Nazanin"/>
          <w:color w:val="231F20"/>
          <w:sz w:val="22"/>
          <w:szCs w:val="22"/>
        </w:rPr>
        <w:t xml:space="preserve"> </w:t>
      </w:r>
      <w:proofErr w:type="spellStart"/>
      <w:r>
        <w:rPr>
          <w:rFonts w:asciiTheme="majorBidi" w:eastAsiaTheme="minorHAnsi" w:hAnsiTheme="majorBidi" w:cs="B Nazanin"/>
          <w:color w:val="231F20"/>
          <w:sz w:val="22"/>
          <w:szCs w:val="22"/>
        </w:rPr>
        <w:t>scienes</w:t>
      </w:r>
      <w:proofErr w:type="spellEnd"/>
      <w:r>
        <w:rPr>
          <w:rFonts w:asciiTheme="majorBidi" w:eastAsiaTheme="minorHAnsi" w:hAnsiTheme="majorBidi" w:cs="B Nazanin"/>
          <w:color w:val="231F20"/>
          <w:sz w:val="22"/>
          <w:szCs w:val="22"/>
        </w:rPr>
        <w:t xml:space="preserve">. </w:t>
      </w:r>
      <w:proofErr w:type="spellStart"/>
      <w:r>
        <w:rPr>
          <w:rFonts w:asciiTheme="majorBidi" w:eastAsiaTheme="minorHAnsi" w:hAnsiTheme="majorBidi" w:cs="B Nazanin"/>
          <w:color w:val="231F20"/>
          <w:sz w:val="22"/>
          <w:szCs w:val="22"/>
        </w:rPr>
        <w:t>Mumber</w:t>
      </w:r>
      <w:proofErr w:type="spellEnd"/>
      <w:r>
        <w:rPr>
          <w:rFonts w:asciiTheme="majorBidi" w:eastAsiaTheme="minorHAnsi" w:hAnsiTheme="majorBidi" w:cs="B Nazanin"/>
          <w:color w:val="231F20"/>
          <w:sz w:val="22"/>
          <w:szCs w:val="22"/>
        </w:rPr>
        <w:t xml:space="preserve"> </w:t>
      </w:r>
      <w:proofErr w:type="gramStart"/>
      <w:r>
        <w:rPr>
          <w:rFonts w:asciiTheme="majorBidi" w:eastAsiaTheme="minorHAnsi" w:hAnsiTheme="majorBidi" w:cs="B Nazanin"/>
          <w:color w:val="231F20"/>
          <w:sz w:val="22"/>
          <w:szCs w:val="22"/>
        </w:rPr>
        <w:t>140 .</w:t>
      </w:r>
      <w:proofErr w:type="gramEnd"/>
      <w:r>
        <w:rPr>
          <w:rFonts w:asciiTheme="majorBidi" w:eastAsiaTheme="minorHAnsi" w:hAnsiTheme="majorBidi" w:cs="B Nazanin"/>
          <w:color w:val="231F20"/>
          <w:sz w:val="22"/>
          <w:szCs w:val="22"/>
        </w:rPr>
        <w:t xml:space="preserve"> </w:t>
      </w:r>
      <w:r w:rsidR="006707CD" w:rsidRPr="00446386">
        <w:rPr>
          <w:rFonts w:asciiTheme="majorBidi" w:eastAsiaTheme="minorHAnsi" w:hAnsiTheme="majorBidi" w:cs="B Nazanin"/>
          <w:color w:val="231F20"/>
          <w:sz w:val="22"/>
          <w:szCs w:val="22"/>
        </w:rPr>
        <w:t>670</w:t>
      </w:r>
      <w:r w:rsidR="00F94CB2">
        <w:rPr>
          <w:rFonts w:asciiTheme="majorBidi" w:eastAsiaTheme="minorHAnsi" w:hAnsiTheme="majorBidi" w:cs="B Nazanin"/>
          <w:color w:val="231F20"/>
          <w:sz w:val="22"/>
          <w:szCs w:val="22"/>
        </w:rPr>
        <w:t xml:space="preserve"> p.</w:t>
      </w:r>
    </w:p>
    <w:p w14:paraId="57AAB7E7" w14:textId="77777777" w:rsidR="00C07F59" w:rsidRPr="00446386" w:rsidRDefault="00C07F59" w:rsidP="00A44367">
      <w:pPr>
        <w:autoSpaceDE w:val="0"/>
        <w:autoSpaceDN w:val="0"/>
        <w:adjustRightInd w:val="0"/>
        <w:spacing w:after="120" w:line="360" w:lineRule="auto"/>
        <w:jc w:val="both"/>
        <w:rPr>
          <w:rFonts w:asciiTheme="majorBidi" w:eastAsiaTheme="minorHAnsi" w:hAnsiTheme="majorBidi" w:cs="B Nazanin"/>
          <w:color w:val="231F20"/>
          <w:sz w:val="22"/>
          <w:szCs w:val="22"/>
          <w:rtl/>
        </w:rPr>
      </w:pPr>
      <w:proofErr w:type="spellStart"/>
      <w:r w:rsidRPr="00446386">
        <w:rPr>
          <w:rFonts w:asciiTheme="majorBidi" w:eastAsiaTheme="minorHAnsi" w:hAnsiTheme="majorBidi" w:cs="B Nazanin"/>
          <w:color w:val="231F20"/>
          <w:sz w:val="22"/>
          <w:szCs w:val="22"/>
        </w:rPr>
        <w:t>Shamoniyan</w:t>
      </w:r>
      <w:proofErr w:type="spellEnd"/>
      <w:r w:rsidRPr="00446386">
        <w:rPr>
          <w:rFonts w:asciiTheme="majorBidi" w:eastAsiaTheme="minorHAnsi" w:hAnsiTheme="majorBidi" w:cs="B Nazanin"/>
          <w:color w:val="231F20"/>
          <w:sz w:val="22"/>
          <w:szCs w:val="22"/>
        </w:rPr>
        <w:t>, A.</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Faghani</w:t>
      </w:r>
      <w:proofErr w:type="spellEnd"/>
      <w:r w:rsidRPr="00446386">
        <w:rPr>
          <w:rFonts w:asciiTheme="majorBidi" w:eastAsiaTheme="minorHAnsi" w:hAnsiTheme="majorBidi" w:cs="B Nazanin"/>
          <w:color w:val="231F20"/>
          <w:sz w:val="22"/>
          <w:szCs w:val="22"/>
        </w:rPr>
        <w:t>, M</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B.</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Tojari</w:t>
      </w:r>
      <w:proofErr w:type="spellEnd"/>
      <w:r w:rsidRPr="00446386">
        <w:rPr>
          <w:rFonts w:asciiTheme="majorBidi" w:eastAsiaTheme="minorHAnsi" w:hAnsiTheme="majorBidi" w:cs="B Nazanin"/>
          <w:color w:val="231F20"/>
          <w:sz w:val="22"/>
          <w:szCs w:val="22"/>
        </w:rPr>
        <w:t>, F.</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(2012). Psychological examination of Iran's elite cyclists. Jou</w:t>
      </w:r>
      <w:r w:rsidR="00157C92">
        <w:rPr>
          <w:rFonts w:asciiTheme="majorBidi" w:eastAsiaTheme="minorHAnsi" w:hAnsiTheme="majorBidi" w:cs="B Nazanin"/>
          <w:color w:val="231F20"/>
          <w:sz w:val="22"/>
          <w:szCs w:val="22"/>
        </w:rPr>
        <w:t>rnal of Sport Psychology. 1 (1):</w:t>
      </w:r>
      <w:r w:rsidRPr="00446386">
        <w:rPr>
          <w:rFonts w:asciiTheme="majorBidi" w:eastAsiaTheme="minorHAnsi" w:hAnsiTheme="majorBidi" w:cs="B Nazanin"/>
          <w:color w:val="231F20"/>
          <w:sz w:val="22"/>
          <w:szCs w:val="22"/>
        </w:rPr>
        <w:t xml:space="preserve"> 69-80.</w:t>
      </w:r>
    </w:p>
    <w:p w14:paraId="4B5DEF76" w14:textId="77777777" w:rsidR="00003C1A" w:rsidRPr="00446386" w:rsidRDefault="00157C92"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roofErr w:type="spellStart"/>
      <w:r>
        <w:rPr>
          <w:rFonts w:asciiTheme="majorBidi" w:eastAsiaTheme="minorHAnsi" w:hAnsiTheme="majorBidi" w:cs="B Nazanin"/>
          <w:color w:val="231F20"/>
          <w:sz w:val="22"/>
          <w:szCs w:val="22"/>
        </w:rPr>
        <w:t>Pooryousef</w:t>
      </w:r>
      <w:proofErr w:type="spellEnd"/>
      <w:r>
        <w:rPr>
          <w:rFonts w:asciiTheme="majorBidi" w:eastAsiaTheme="minorHAnsi" w:hAnsiTheme="majorBidi" w:cs="B Nazanin"/>
          <w:color w:val="231F20"/>
          <w:sz w:val="22"/>
          <w:szCs w:val="22"/>
        </w:rPr>
        <w:t xml:space="preserve">, S., </w:t>
      </w:r>
      <w:proofErr w:type="spellStart"/>
      <w:r>
        <w:rPr>
          <w:rFonts w:asciiTheme="majorBidi" w:eastAsiaTheme="minorHAnsi" w:hAnsiTheme="majorBidi" w:cs="B Nazanin"/>
          <w:color w:val="231F20"/>
          <w:sz w:val="22"/>
          <w:szCs w:val="22"/>
        </w:rPr>
        <w:t>Azadfallah</w:t>
      </w:r>
      <w:proofErr w:type="spellEnd"/>
      <w:r>
        <w:rPr>
          <w:rFonts w:asciiTheme="majorBidi" w:eastAsiaTheme="minorHAnsi" w:hAnsiTheme="majorBidi" w:cs="B Nazanin"/>
          <w:color w:val="231F20"/>
          <w:sz w:val="22"/>
          <w:szCs w:val="22"/>
        </w:rPr>
        <w:t>,</w:t>
      </w:r>
      <w:r w:rsidR="00003C1A" w:rsidRPr="00446386">
        <w:rPr>
          <w:rFonts w:asciiTheme="majorBidi" w:eastAsiaTheme="minorHAnsi" w:hAnsiTheme="majorBidi" w:cs="B Nazanin"/>
          <w:color w:val="231F20"/>
          <w:sz w:val="22"/>
          <w:szCs w:val="22"/>
        </w:rPr>
        <w:t xml:space="preserve"> P.</w:t>
      </w:r>
      <w:r>
        <w:rPr>
          <w:rFonts w:asciiTheme="majorBidi" w:eastAsiaTheme="minorHAnsi" w:hAnsiTheme="majorBidi" w:cs="B Nazanin"/>
          <w:color w:val="231F20"/>
          <w:sz w:val="22"/>
          <w:szCs w:val="22"/>
        </w:rPr>
        <w:t>, (2013).</w:t>
      </w:r>
      <w:r w:rsidR="00003C1A" w:rsidRPr="00446386">
        <w:rPr>
          <w:rFonts w:asciiTheme="majorBidi" w:eastAsiaTheme="minorHAnsi" w:hAnsiTheme="majorBidi" w:cs="B Nazanin"/>
          <w:color w:val="231F20"/>
          <w:sz w:val="22"/>
          <w:szCs w:val="22"/>
        </w:rPr>
        <w:t xml:space="preserve"> The Relationship between Personality-</w:t>
      </w:r>
      <w:proofErr w:type="spellStart"/>
      <w:r w:rsidR="00003C1A" w:rsidRPr="00446386">
        <w:rPr>
          <w:rFonts w:asciiTheme="majorBidi" w:eastAsiaTheme="minorHAnsi" w:hAnsiTheme="majorBidi" w:cs="B Nazanin"/>
          <w:color w:val="231F20"/>
          <w:sz w:val="22"/>
          <w:szCs w:val="22"/>
        </w:rPr>
        <w:t>Redated</w:t>
      </w:r>
      <w:proofErr w:type="spellEnd"/>
      <w:r w:rsidR="00003C1A" w:rsidRPr="00446386">
        <w:rPr>
          <w:rFonts w:asciiTheme="majorBidi" w:eastAsiaTheme="minorHAnsi" w:hAnsiTheme="majorBidi" w:cs="B Nazanin"/>
          <w:color w:val="231F20"/>
          <w:sz w:val="22"/>
          <w:szCs w:val="22"/>
        </w:rPr>
        <w:t xml:space="preserve"> Characteristic, Organizational Commitment and Staff </w:t>
      </w:r>
      <w:proofErr w:type="spellStart"/>
      <w:r w:rsidR="00003C1A" w:rsidRPr="00446386">
        <w:rPr>
          <w:rFonts w:asciiTheme="majorBidi" w:eastAsiaTheme="minorHAnsi" w:hAnsiTheme="majorBidi" w:cs="B Nazanin"/>
          <w:color w:val="231F20"/>
          <w:sz w:val="22"/>
          <w:szCs w:val="22"/>
        </w:rPr>
        <w:t>Conferontation</w:t>
      </w:r>
      <w:proofErr w:type="spellEnd"/>
      <w:r w:rsidR="00003C1A" w:rsidRPr="00446386">
        <w:rPr>
          <w:rFonts w:asciiTheme="majorBidi" w:eastAsiaTheme="minorHAnsi" w:hAnsiTheme="majorBidi" w:cs="B Nazanin"/>
          <w:color w:val="231F20"/>
          <w:sz w:val="22"/>
          <w:szCs w:val="22"/>
        </w:rPr>
        <w:t xml:space="preserve"> Methods. Journal of Psychology. 16(1):</w:t>
      </w:r>
      <w:r>
        <w:rPr>
          <w:rFonts w:asciiTheme="majorBidi" w:eastAsiaTheme="minorHAnsi" w:hAnsiTheme="majorBidi" w:cs="B Nazanin"/>
          <w:color w:val="231F20"/>
          <w:sz w:val="22"/>
          <w:szCs w:val="22"/>
        </w:rPr>
        <w:t xml:space="preserve"> 36-55</w:t>
      </w:r>
      <w:r w:rsidR="00F94CB2">
        <w:rPr>
          <w:rFonts w:asciiTheme="majorBidi" w:eastAsiaTheme="minorHAnsi" w:hAnsiTheme="majorBidi" w:cs="B Nazanin"/>
          <w:color w:val="231F20"/>
          <w:sz w:val="22"/>
          <w:szCs w:val="22"/>
        </w:rPr>
        <w:t>.</w:t>
      </w:r>
      <w:r>
        <w:rPr>
          <w:rFonts w:asciiTheme="majorBidi" w:eastAsiaTheme="minorHAnsi" w:hAnsiTheme="majorBidi" w:cs="B Nazanin"/>
          <w:color w:val="231F20"/>
          <w:sz w:val="22"/>
          <w:szCs w:val="22"/>
        </w:rPr>
        <w:t xml:space="preserve"> </w:t>
      </w:r>
      <w:r w:rsidR="00003C1A" w:rsidRPr="00446386">
        <w:rPr>
          <w:rFonts w:asciiTheme="majorBidi" w:eastAsiaTheme="minorHAnsi" w:hAnsiTheme="majorBidi" w:cs="B Nazanin"/>
          <w:color w:val="231F20"/>
          <w:sz w:val="22"/>
          <w:szCs w:val="22"/>
        </w:rPr>
        <w:t>[</w:t>
      </w:r>
      <w:proofErr w:type="spellStart"/>
      <w:r w:rsidR="00003C1A" w:rsidRPr="00446386">
        <w:rPr>
          <w:rFonts w:asciiTheme="majorBidi" w:eastAsiaTheme="minorHAnsi" w:hAnsiTheme="majorBidi" w:cs="B Nazanin"/>
          <w:color w:val="231F20"/>
          <w:sz w:val="22"/>
          <w:szCs w:val="22"/>
        </w:rPr>
        <w:t>persian</w:t>
      </w:r>
      <w:proofErr w:type="spellEnd"/>
      <w:r w:rsidR="00003C1A" w:rsidRPr="00446386">
        <w:rPr>
          <w:rFonts w:asciiTheme="majorBidi" w:eastAsiaTheme="minorHAnsi" w:hAnsiTheme="majorBidi" w:cs="B Nazanin"/>
          <w:color w:val="231F20"/>
          <w:sz w:val="22"/>
          <w:szCs w:val="22"/>
        </w:rPr>
        <w:t>]</w:t>
      </w:r>
    </w:p>
    <w:p w14:paraId="6DB853D6" w14:textId="77777777" w:rsidR="00003C1A" w:rsidRPr="00446386" w:rsidRDefault="00003C1A"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r w:rsidRPr="00446386">
        <w:rPr>
          <w:rFonts w:asciiTheme="majorBidi" w:eastAsiaTheme="minorHAnsi" w:hAnsiTheme="majorBidi" w:cs="B Nazanin"/>
          <w:color w:val="231F20"/>
          <w:sz w:val="22"/>
          <w:szCs w:val="22"/>
        </w:rPr>
        <w:t>Hejazi</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Y</w:t>
      </w:r>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Irvani</w:t>
      </w:r>
      <w:proofErr w:type="spellEnd"/>
      <w:r w:rsidR="00157C9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M.</w:t>
      </w:r>
      <w:r w:rsidR="00157C92">
        <w:rPr>
          <w:rFonts w:asciiTheme="majorBidi" w:eastAsiaTheme="minorHAnsi" w:hAnsiTheme="majorBidi" w:cs="B Nazanin"/>
          <w:color w:val="231F20"/>
          <w:sz w:val="22"/>
          <w:szCs w:val="22"/>
        </w:rPr>
        <w:t>, (2003).</w:t>
      </w:r>
      <w:r w:rsidR="00F94CB2">
        <w:rPr>
          <w:rFonts w:asciiTheme="majorBidi" w:eastAsiaTheme="minorHAnsi" w:hAnsiTheme="majorBidi" w:cs="B Nazanin"/>
          <w:color w:val="231F20"/>
          <w:sz w:val="22"/>
          <w:szCs w:val="22"/>
        </w:rPr>
        <w:t xml:space="preserve"> The Relation</w:t>
      </w:r>
      <w:r w:rsidRPr="00446386">
        <w:rPr>
          <w:rFonts w:asciiTheme="majorBidi" w:eastAsiaTheme="minorHAnsi" w:hAnsiTheme="majorBidi" w:cs="B Nazanin"/>
          <w:color w:val="231F20"/>
          <w:sz w:val="22"/>
          <w:szCs w:val="22"/>
        </w:rPr>
        <w:t>ship between personality trait and functional occupation</w:t>
      </w:r>
      <w:r w:rsidR="00F94CB2">
        <w:rPr>
          <w:rFonts w:asciiTheme="majorBidi" w:eastAsiaTheme="minorHAnsi" w:hAnsiTheme="majorBidi" w:cs="B Nazanin"/>
          <w:color w:val="231F20"/>
          <w:sz w:val="22"/>
          <w:szCs w:val="22"/>
        </w:rPr>
        <w:t xml:space="preserve">. </w:t>
      </w:r>
      <w:r w:rsidRPr="00446386">
        <w:rPr>
          <w:rFonts w:asciiTheme="majorBidi" w:eastAsiaTheme="minorHAnsi" w:hAnsiTheme="majorBidi" w:cs="B Nazanin"/>
          <w:color w:val="231F20"/>
          <w:sz w:val="22"/>
          <w:szCs w:val="22"/>
        </w:rPr>
        <w:t xml:space="preserve">Journal of </w:t>
      </w:r>
      <w:proofErr w:type="spellStart"/>
      <w:r w:rsidRPr="00446386">
        <w:rPr>
          <w:rFonts w:asciiTheme="majorBidi" w:eastAsiaTheme="minorHAnsi" w:hAnsiTheme="majorBidi" w:cs="B Nazanin"/>
          <w:color w:val="231F20"/>
          <w:sz w:val="22"/>
          <w:szCs w:val="22"/>
        </w:rPr>
        <w:t>psycology</w:t>
      </w:r>
      <w:proofErr w:type="spellEnd"/>
      <w:r w:rsidRPr="00446386">
        <w:rPr>
          <w:rFonts w:asciiTheme="majorBidi" w:eastAsiaTheme="minorHAnsi" w:hAnsiTheme="majorBidi" w:cs="B Nazanin"/>
          <w:color w:val="231F20"/>
          <w:sz w:val="22"/>
          <w:szCs w:val="22"/>
        </w:rPr>
        <w:t xml:space="preserve"> &amp;educatio</w:t>
      </w:r>
      <w:r w:rsidR="002B0759">
        <w:rPr>
          <w:rFonts w:asciiTheme="majorBidi" w:eastAsiaTheme="minorHAnsi" w:hAnsiTheme="majorBidi" w:cs="B Nazanin"/>
          <w:color w:val="231F20"/>
          <w:sz w:val="22"/>
          <w:szCs w:val="22"/>
        </w:rPr>
        <w:t xml:space="preserve">n. </w:t>
      </w:r>
      <w:r w:rsidR="00F94CB2">
        <w:rPr>
          <w:rFonts w:asciiTheme="majorBidi" w:eastAsiaTheme="minorHAnsi" w:hAnsiTheme="majorBidi" w:cs="B Nazanin"/>
          <w:color w:val="231F20"/>
          <w:sz w:val="22"/>
          <w:szCs w:val="22"/>
        </w:rPr>
        <w:t xml:space="preserve">32(1): 71-89. </w:t>
      </w:r>
      <w:r w:rsidR="002B0759">
        <w:rPr>
          <w:rFonts w:asciiTheme="majorBidi" w:eastAsiaTheme="minorHAnsi" w:hAnsiTheme="majorBidi" w:cs="B Nazanin"/>
          <w:color w:val="231F20"/>
          <w:sz w:val="22"/>
          <w:szCs w:val="22"/>
        </w:rPr>
        <w:t>[</w:t>
      </w:r>
      <w:proofErr w:type="spellStart"/>
      <w:r w:rsidR="002B0759">
        <w:rPr>
          <w:rFonts w:asciiTheme="majorBidi" w:eastAsiaTheme="minorHAnsi" w:hAnsiTheme="majorBidi" w:cs="B Nazanin"/>
          <w:color w:val="231F20"/>
          <w:sz w:val="22"/>
          <w:szCs w:val="22"/>
        </w:rPr>
        <w:t>persian</w:t>
      </w:r>
      <w:proofErr w:type="spellEnd"/>
      <w:r w:rsidR="002B0759">
        <w:rPr>
          <w:rFonts w:asciiTheme="majorBidi" w:eastAsiaTheme="minorHAnsi" w:hAnsiTheme="majorBidi" w:cs="B Nazanin"/>
          <w:color w:val="231F20"/>
          <w:sz w:val="22"/>
          <w:szCs w:val="22"/>
        </w:rPr>
        <w:t>]</w:t>
      </w:r>
    </w:p>
    <w:p w14:paraId="53752E01" w14:textId="77777777" w:rsidR="007D0973" w:rsidRPr="00446386" w:rsidRDefault="007D0973"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roofErr w:type="spellStart"/>
      <w:r w:rsidRPr="00446386">
        <w:rPr>
          <w:rFonts w:asciiTheme="majorBidi" w:eastAsiaTheme="minorHAnsi" w:hAnsiTheme="majorBidi" w:cs="B Nazanin"/>
          <w:color w:val="231F20"/>
          <w:sz w:val="22"/>
          <w:szCs w:val="22"/>
        </w:rPr>
        <w:t>Foong</w:t>
      </w:r>
      <w:proofErr w:type="spellEnd"/>
      <w:r w:rsidR="00F94CB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LC.</w:t>
      </w:r>
      <w:r w:rsidR="00F94CB2">
        <w:rPr>
          <w:rFonts w:asciiTheme="majorBidi" w:eastAsiaTheme="minorHAnsi" w:hAnsiTheme="majorBidi" w:cs="B Nazanin"/>
          <w:color w:val="231F20"/>
          <w:sz w:val="22"/>
          <w:szCs w:val="22"/>
        </w:rPr>
        <w:t>, (2001).</w:t>
      </w:r>
      <w:r w:rsidRPr="00446386">
        <w:rPr>
          <w:rFonts w:asciiTheme="majorBidi" w:eastAsiaTheme="minorHAnsi" w:hAnsiTheme="majorBidi" w:cs="B Nazanin"/>
          <w:color w:val="231F20"/>
          <w:sz w:val="22"/>
          <w:szCs w:val="22"/>
        </w:rPr>
        <w:t xml:space="preserve"> Leadership behaviors: Effects on job satisfaction, productivity and organizational commitment. Academy of management Journal. 9(4):</w:t>
      </w:r>
      <w:r w:rsidR="00F94CB2">
        <w:rPr>
          <w:rFonts w:asciiTheme="majorBidi" w:eastAsiaTheme="minorHAnsi" w:hAnsiTheme="majorBidi" w:cs="B Nazanin"/>
          <w:color w:val="231F20"/>
          <w:sz w:val="22"/>
          <w:szCs w:val="22"/>
        </w:rPr>
        <w:t xml:space="preserve"> </w:t>
      </w:r>
      <w:r w:rsidRPr="00446386">
        <w:rPr>
          <w:rFonts w:asciiTheme="majorBidi" w:eastAsiaTheme="minorHAnsi" w:hAnsiTheme="majorBidi" w:cs="B Nazanin"/>
          <w:color w:val="231F20"/>
          <w:sz w:val="22"/>
          <w:szCs w:val="22"/>
        </w:rPr>
        <w:t>191-204</w:t>
      </w:r>
    </w:p>
    <w:p w14:paraId="5172C08B" w14:textId="77777777" w:rsidR="008362D2" w:rsidRPr="00446386" w:rsidRDefault="008362D2"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roofErr w:type="spellStart"/>
      <w:r w:rsidRPr="00446386">
        <w:rPr>
          <w:rFonts w:asciiTheme="majorBidi" w:eastAsiaTheme="minorHAnsi" w:hAnsiTheme="majorBidi" w:cs="B Nazanin"/>
          <w:color w:val="231F20"/>
          <w:sz w:val="22"/>
          <w:szCs w:val="22"/>
        </w:rPr>
        <w:t>Rantanen</w:t>
      </w:r>
      <w:proofErr w:type="spellEnd"/>
      <w:r w:rsidRPr="00446386">
        <w:rPr>
          <w:rFonts w:asciiTheme="majorBidi" w:eastAsiaTheme="minorHAnsi" w:hAnsiTheme="majorBidi" w:cs="B Nazanin"/>
          <w:color w:val="231F20"/>
          <w:sz w:val="22"/>
          <w:szCs w:val="22"/>
        </w:rPr>
        <w:t>, J.</w:t>
      </w:r>
      <w:r w:rsidR="00F94CB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Pulkkinen</w:t>
      </w:r>
      <w:proofErr w:type="spellEnd"/>
      <w:r w:rsidRPr="00446386">
        <w:rPr>
          <w:rFonts w:asciiTheme="majorBidi" w:eastAsiaTheme="minorHAnsi" w:hAnsiTheme="majorBidi" w:cs="B Nazanin"/>
          <w:color w:val="231F20"/>
          <w:sz w:val="22"/>
          <w:szCs w:val="22"/>
        </w:rPr>
        <w:t>, L.</w:t>
      </w:r>
      <w:r w:rsidR="00F94CB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&amp; </w:t>
      </w:r>
      <w:proofErr w:type="spellStart"/>
      <w:r w:rsidRPr="00446386">
        <w:rPr>
          <w:rFonts w:asciiTheme="majorBidi" w:eastAsiaTheme="minorHAnsi" w:hAnsiTheme="majorBidi" w:cs="B Nazanin"/>
          <w:color w:val="231F20"/>
          <w:sz w:val="22"/>
          <w:szCs w:val="22"/>
        </w:rPr>
        <w:t>Kinnunen</w:t>
      </w:r>
      <w:proofErr w:type="spellEnd"/>
      <w:r w:rsidRPr="00446386">
        <w:rPr>
          <w:rFonts w:asciiTheme="majorBidi" w:eastAsiaTheme="minorHAnsi" w:hAnsiTheme="majorBidi" w:cs="B Nazanin"/>
          <w:color w:val="231F20"/>
          <w:sz w:val="22"/>
          <w:szCs w:val="22"/>
        </w:rPr>
        <w:t>, U.</w:t>
      </w:r>
      <w:r w:rsidR="00F94CB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(2005). The B</w:t>
      </w:r>
      <w:r w:rsidR="002B0759">
        <w:rPr>
          <w:rFonts w:asciiTheme="majorBidi" w:eastAsiaTheme="minorHAnsi" w:hAnsiTheme="majorBidi" w:cs="B Nazanin"/>
          <w:color w:val="231F20"/>
          <w:sz w:val="22"/>
          <w:szCs w:val="22"/>
        </w:rPr>
        <w:t xml:space="preserve">ig Five Personality Dimensions, </w:t>
      </w:r>
      <w:r w:rsidRPr="00446386">
        <w:rPr>
          <w:rFonts w:asciiTheme="majorBidi" w:eastAsiaTheme="minorHAnsi" w:hAnsiTheme="majorBidi" w:cs="B Nazanin"/>
          <w:color w:val="231F20"/>
          <w:sz w:val="22"/>
          <w:szCs w:val="22"/>
        </w:rPr>
        <w:t xml:space="preserve">Work-Family Conflict, And psychological Distress: </w:t>
      </w:r>
      <w:r w:rsidR="002B0759">
        <w:rPr>
          <w:rFonts w:asciiTheme="majorBidi" w:eastAsiaTheme="minorHAnsi" w:hAnsiTheme="majorBidi" w:cs="B Nazanin"/>
          <w:color w:val="231F20"/>
          <w:sz w:val="22"/>
          <w:szCs w:val="22"/>
        </w:rPr>
        <w:t xml:space="preserve">A Longitudinal View. Journal </w:t>
      </w:r>
      <w:r w:rsidR="00F94CB2">
        <w:rPr>
          <w:rFonts w:asciiTheme="majorBidi" w:eastAsiaTheme="minorHAnsi" w:hAnsiTheme="majorBidi" w:cs="B Nazanin"/>
          <w:color w:val="231F20"/>
          <w:sz w:val="22"/>
          <w:szCs w:val="22"/>
        </w:rPr>
        <w:t>o</w:t>
      </w:r>
      <w:r w:rsidR="002B0759">
        <w:rPr>
          <w:rFonts w:asciiTheme="majorBidi" w:eastAsiaTheme="minorHAnsi" w:hAnsiTheme="majorBidi" w:cs="B Nazanin"/>
          <w:color w:val="231F20"/>
          <w:sz w:val="22"/>
          <w:szCs w:val="22"/>
        </w:rPr>
        <w:t xml:space="preserve">f </w:t>
      </w:r>
      <w:r w:rsidR="00F94CB2">
        <w:rPr>
          <w:rFonts w:asciiTheme="majorBidi" w:eastAsiaTheme="minorHAnsi" w:hAnsiTheme="majorBidi" w:cs="B Nazanin"/>
          <w:color w:val="231F20"/>
          <w:sz w:val="22"/>
          <w:szCs w:val="22"/>
        </w:rPr>
        <w:t>Individual Differences. 26:</w:t>
      </w:r>
      <w:r w:rsidRPr="00446386">
        <w:rPr>
          <w:rFonts w:asciiTheme="majorBidi" w:eastAsiaTheme="minorHAnsi" w:hAnsiTheme="majorBidi" w:cs="B Nazanin"/>
          <w:color w:val="231F20"/>
          <w:sz w:val="22"/>
          <w:szCs w:val="22"/>
        </w:rPr>
        <w:t xml:space="preserve"> 155</w:t>
      </w:r>
      <w:r w:rsidR="00F94CB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166.</w:t>
      </w:r>
    </w:p>
    <w:p w14:paraId="3A5168B7" w14:textId="77777777" w:rsidR="007D0973" w:rsidRPr="00446386" w:rsidRDefault="007D0973"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roofErr w:type="spellStart"/>
      <w:proofErr w:type="gramStart"/>
      <w:r w:rsidRPr="00446386">
        <w:rPr>
          <w:rFonts w:asciiTheme="majorBidi" w:eastAsiaTheme="minorHAnsi" w:hAnsiTheme="majorBidi" w:cs="B Nazanin"/>
          <w:color w:val="231F20"/>
          <w:sz w:val="22"/>
          <w:szCs w:val="22"/>
        </w:rPr>
        <w:t>Salimi</w:t>
      </w:r>
      <w:proofErr w:type="spellEnd"/>
      <w:r w:rsidR="00F94CB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proofErr w:type="gramEnd"/>
      <w:r w:rsidRPr="00446386">
        <w:rPr>
          <w:rFonts w:asciiTheme="majorBidi" w:eastAsiaTheme="minorHAnsi" w:hAnsiTheme="majorBidi" w:cs="B Nazanin"/>
          <w:color w:val="231F20"/>
          <w:sz w:val="22"/>
          <w:szCs w:val="22"/>
        </w:rPr>
        <w:t>S</w:t>
      </w:r>
      <w:r w:rsidR="00F94CB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Karaminia</w:t>
      </w:r>
      <w:proofErr w:type="spellEnd"/>
      <w:r w:rsidR="00F94CB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R</w:t>
      </w:r>
      <w:r w:rsidR="00F94CB2">
        <w:rPr>
          <w:rFonts w:asciiTheme="majorBidi" w:eastAsiaTheme="minorHAnsi" w:hAnsiTheme="majorBidi" w:cs="B Nazanin"/>
          <w:color w:val="231F20"/>
          <w:sz w:val="22"/>
          <w:szCs w:val="22"/>
        </w:rPr>
        <w:t>.</w:t>
      </w:r>
      <w:r w:rsidRPr="00446386">
        <w:rPr>
          <w:rFonts w:asciiTheme="majorBidi" w:eastAsiaTheme="minorHAnsi" w:hAnsiTheme="majorBidi" w:cs="B Nazanin"/>
          <w:color w:val="231F20"/>
          <w:sz w:val="22"/>
          <w:szCs w:val="22"/>
        </w:rPr>
        <w:t xml:space="preserve">, </w:t>
      </w:r>
      <w:proofErr w:type="spellStart"/>
      <w:r w:rsidRPr="00446386">
        <w:rPr>
          <w:rFonts w:asciiTheme="majorBidi" w:eastAsiaTheme="minorHAnsi" w:hAnsiTheme="majorBidi" w:cs="B Nazanin"/>
          <w:color w:val="231F20"/>
          <w:sz w:val="22"/>
          <w:szCs w:val="22"/>
        </w:rPr>
        <w:t>Esmaeili</w:t>
      </w:r>
      <w:proofErr w:type="spellEnd"/>
      <w:r w:rsidR="00F94CB2">
        <w:rPr>
          <w:rFonts w:asciiTheme="majorBidi" w:eastAsiaTheme="minorHAnsi" w:hAnsiTheme="majorBidi" w:cs="B Nazanin"/>
          <w:color w:val="231F20"/>
          <w:sz w:val="22"/>
          <w:szCs w:val="22"/>
        </w:rPr>
        <w:t xml:space="preserve">, </w:t>
      </w:r>
      <w:r w:rsidRPr="00446386">
        <w:rPr>
          <w:rFonts w:asciiTheme="majorBidi" w:eastAsiaTheme="minorHAnsi" w:hAnsiTheme="majorBidi" w:cs="B Nazanin"/>
          <w:color w:val="231F20"/>
          <w:sz w:val="22"/>
          <w:szCs w:val="22"/>
        </w:rPr>
        <w:t>A.</w:t>
      </w:r>
      <w:r w:rsidR="00F94CB2">
        <w:rPr>
          <w:rFonts w:asciiTheme="majorBidi" w:eastAsiaTheme="minorHAnsi" w:hAnsiTheme="majorBidi" w:cs="B Nazanin"/>
          <w:color w:val="231F20"/>
          <w:sz w:val="22"/>
          <w:szCs w:val="22"/>
        </w:rPr>
        <w:t>, (2011).</w:t>
      </w:r>
      <w:r w:rsidRPr="00446386">
        <w:rPr>
          <w:rFonts w:asciiTheme="majorBidi" w:eastAsiaTheme="minorHAnsi" w:hAnsiTheme="majorBidi" w:cs="B Nazanin"/>
          <w:color w:val="231F20"/>
          <w:sz w:val="22"/>
          <w:szCs w:val="22"/>
        </w:rPr>
        <w:t xml:space="preserve"> Personality traits, management styles &amp; conflict management in a </w:t>
      </w:r>
      <w:proofErr w:type="gramStart"/>
      <w:r w:rsidRPr="00446386">
        <w:rPr>
          <w:rFonts w:asciiTheme="majorBidi" w:eastAsiaTheme="minorHAnsi" w:hAnsiTheme="majorBidi" w:cs="B Nazanin"/>
          <w:color w:val="231F20"/>
          <w:sz w:val="22"/>
          <w:szCs w:val="22"/>
        </w:rPr>
        <w:t xml:space="preserve">military </w:t>
      </w:r>
      <w:r w:rsidR="002B0759">
        <w:rPr>
          <w:rFonts w:asciiTheme="majorBidi" w:eastAsiaTheme="minorHAnsi" w:hAnsiTheme="majorBidi" w:cs="B Nazanin"/>
          <w:color w:val="231F20"/>
          <w:sz w:val="22"/>
          <w:szCs w:val="22"/>
        </w:rPr>
        <w:t xml:space="preserve"> </w:t>
      </w:r>
      <w:r w:rsidRPr="00446386">
        <w:rPr>
          <w:rFonts w:asciiTheme="majorBidi" w:eastAsiaTheme="minorHAnsi" w:hAnsiTheme="majorBidi" w:cs="B Nazanin"/>
          <w:color w:val="231F20"/>
          <w:sz w:val="22"/>
          <w:szCs w:val="22"/>
        </w:rPr>
        <w:t>unit</w:t>
      </w:r>
      <w:proofErr w:type="gramEnd"/>
      <w:r w:rsidRPr="00446386">
        <w:rPr>
          <w:rFonts w:asciiTheme="majorBidi" w:eastAsiaTheme="minorHAnsi" w:hAnsiTheme="majorBidi" w:cs="B Nazanin"/>
          <w:color w:val="231F20"/>
          <w:sz w:val="22"/>
          <w:szCs w:val="22"/>
        </w:rPr>
        <w:t>. Journal of Military Medicine. 13(1):</w:t>
      </w:r>
      <w:r w:rsidR="00F94CB2">
        <w:rPr>
          <w:rFonts w:asciiTheme="majorBidi" w:eastAsiaTheme="minorHAnsi" w:hAnsiTheme="majorBidi" w:cs="B Nazanin"/>
          <w:color w:val="231F20"/>
          <w:sz w:val="22"/>
          <w:szCs w:val="22"/>
        </w:rPr>
        <w:t xml:space="preserve"> 11-6. </w:t>
      </w:r>
      <w:r w:rsidRPr="00446386">
        <w:rPr>
          <w:rFonts w:asciiTheme="majorBidi" w:eastAsiaTheme="minorHAnsi" w:hAnsiTheme="majorBidi" w:cs="B Nazanin"/>
          <w:color w:val="231F20"/>
          <w:sz w:val="22"/>
          <w:szCs w:val="22"/>
        </w:rPr>
        <w:t>[</w:t>
      </w:r>
      <w:proofErr w:type="spellStart"/>
      <w:r w:rsidRPr="00446386">
        <w:rPr>
          <w:rFonts w:asciiTheme="majorBidi" w:eastAsiaTheme="minorHAnsi" w:hAnsiTheme="majorBidi" w:cs="B Nazanin"/>
          <w:color w:val="231F20"/>
          <w:sz w:val="22"/>
          <w:szCs w:val="22"/>
        </w:rPr>
        <w:t>persian</w:t>
      </w:r>
      <w:proofErr w:type="spellEnd"/>
      <w:r w:rsidRPr="00446386">
        <w:rPr>
          <w:rFonts w:asciiTheme="majorBidi" w:eastAsiaTheme="minorHAnsi" w:hAnsiTheme="majorBidi" w:cs="B Nazanin"/>
          <w:color w:val="231F20"/>
          <w:sz w:val="22"/>
          <w:szCs w:val="22"/>
        </w:rPr>
        <w:t>]</w:t>
      </w:r>
    </w:p>
    <w:p w14:paraId="602B149D" w14:textId="77777777" w:rsidR="007D0973" w:rsidRPr="00446386" w:rsidRDefault="007D0973" w:rsidP="00A44367">
      <w:pPr>
        <w:autoSpaceDE w:val="0"/>
        <w:autoSpaceDN w:val="0"/>
        <w:adjustRightInd w:val="0"/>
        <w:spacing w:after="120" w:line="360" w:lineRule="auto"/>
        <w:jc w:val="both"/>
        <w:rPr>
          <w:rFonts w:asciiTheme="majorBidi" w:eastAsiaTheme="minorHAnsi" w:hAnsiTheme="majorBidi" w:cs="B Nazanin"/>
          <w:color w:val="231F20"/>
          <w:sz w:val="22"/>
          <w:szCs w:val="22"/>
        </w:rPr>
      </w:pPr>
    </w:p>
    <w:sectPr w:rsidR="007D0973" w:rsidRPr="00446386" w:rsidSect="002C3207">
      <w:footerReference w:type="default" r:id="rId12"/>
      <w:footnotePr>
        <w:numRestart w:val="eachPage"/>
      </w:foot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Javad Fadardi" w:date="2018-08-11T22:55:00Z" w:initials="JF">
    <w:p w14:paraId="6C979FEB" w14:textId="77777777" w:rsidR="006717E6" w:rsidRDefault="006717E6" w:rsidP="006717E6">
      <w:pPr>
        <w:pStyle w:val="CommentText"/>
        <w:bidi/>
        <w:rPr>
          <w:rtl/>
        </w:rPr>
      </w:pPr>
      <w:r>
        <w:rPr>
          <w:rStyle w:val="CommentReference"/>
        </w:rPr>
        <w:annotationRef/>
      </w:r>
      <w:r>
        <w:rPr>
          <w:rFonts w:hint="cs"/>
          <w:rtl/>
        </w:rPr>
        <w:t>منابع فارسی را فارسی بنویسید مگر این که دستورالعمل موسسه این طور باشد.</w:t>
      </w:r>
    </w:p>
    <w:p w14:paraId="0FDEDACF" w14:textId="77777777" w:rsidR="006717E6" w:rsidRDefault="006717E6" w:rsidP="006717E6">
      <w:pPr>
        <w:pStyle w:val="CommentText"/>
        <w:bidi/>
        <w:rPr>
          <w:rtl/>
          <w:lang w:bidi="fa-IR"/>
        </w:rPr>
      </w:pPr>
      <w:r>
        <w:rPr>
          <w:rFonts w:hint="cs"/>
          <w:rtl/>
        </w:rPr>
        <w:t xml:space="preserve">(برای خذف این کامنت، کرسور را اینجا بگذارید و راست کلیک کنید و گزینه </w:t>
      </w:r>
      <w:r>
        <w:t xml:space="preserve">Delete comment </w:t>
      </w:r>
      <w:r>
        <w:rPr>
          <w:rFonts w:hint="cs"/>
          <w:rtl/>
          <w:lang w:bidi="fa-IR"/>
        </w:rPr>
        <w:t xml:space="preserve"> را انتخاب کنید</w:t>
      </w:r>
    </w:p>
    <w:p w14:paraId="737CE1FB" w14:textId="77777777" w:rsidR="006717E6" w:rsidRDefault="006717E6" w:rsidP="006717E6">
      <w:pPr>
        <w:pStyle w:val="CommentText"/>
        <w:bidi/>
        <w:rPr>
          <w:rFonts w:hint="cs"/>
          <w:rtl/>
          <w:lang w:bidi="fa-IR"/>
        </w:rPr>
      </w:pPr>
      <w:r>
        <w:rPr>
          <w:rFonts w:hint="cs"/>
          <w:rtl/>
          <w:lang w:bidi="fa-IR"/>
        </w:rPr>
        <w:t xml:space="preserve">یا از </w:t>
      </w:r>
      <w:proofErr w:type="spellStart"/>
      <w:r>
        <w:rPr>
          <w:rFonts w:hint="cs"/>
          <w:rtl/>
          <w:lang w:bidi="fa-IR"/>
        </w:rPr>
        <w:t>ریبون</w:t>
      </w:r>
      <w:proofErr w:type="spellEnd"/>
      <w:r>
        <w:rPr>
          <w:rFonts w:hint="cs"/>
          <w:rtl/>
          <w:lang w:bidi="fa-IR"/>
        </w:rPr>
        <w:t xml:space="preserve"> بالای صفحه در قسمت </w:t>
      </w:r>
      <w:r>
        <w:rPr>
          <w:lang w:bidi="fa-IR"/>
        </w:rPr>
        <w:t>Review</w:t>
      </w:r>
      <w:r>
        <w:rPr>
          <w:rFonts w:hint="cs"/>
          <w:rtl/>
          <w:lang w:bidi="fa-IR"/>
        </w:rPr>
        <w:t xml:space="preserve"> و فرمان های  مربوط استفاده کنید. مثلا برای قبول یا رد تغییراتی که من در نوشتار متن ایجاد کرده ام و با </w:t>
      </w:r>
      <w:proofErr w:type="spellStart"/>
      <w:r>
        <w:rPr>
          <w:rFonts w:hint="cs"/>
          <w:rtl/>
          <w:lang w:bidi="fa-IR"/>
        </w:rPr>
        <w:t>فونت</w:t>
      </w:r>
      <w:proofErr w:type="spellEnd"/>
      <w:r>
        <w:rPr>
          <w:rFonts w:hint="cs"/>
          <w:rtl/>
          <w:lang w:bidi="fa-IR"/>
        </w:rPr>
        <w:t xml:space="preserve"> قرمز مشخص شده </w:t>
      </w:r>
      <w:proofErr w:type="spellStart"/>
      <w:r>
        <w:rPr>
          <w:rFonts w:hint="cs"/>
          <w:rtl/>
          <w:lang w:bidi="fa-IR"/>
        </w:rPr>
        <w:t>اند</w:t>
      </w:r>
      <w:proofErr w:type="spellEnd"/>
      <w:r>
        <w:rPr>
          <w:rFonts w:hint="cs"/>
          <w:rtl/>
          <w:lang w:bidi="fa-IR"/>
        </w:rPr>
        <w:t>.</w:t>
      </w:r>
    </w:p>
  </w:comment>
  <w:comment w:id="32" w:author="Javad Fadardi" w:date="2018-08-11T23:11:00Z" w:initials="JF">
    <w:p w14:paraId="18F64F86" w14:textId="77777777" w:rsidR="00347B63" w:rsidRDefault="00347B63" w:rsidP="00347B63">
      <w:pPr>
        <w:pStyle w:val="CommentText"/>
        <w:bidi/>
        <w:rPr>
          <w:rtl/>
        </w:rPr>
      </w:pPr>
      <w:r>
        <w:rPr>
          <w:rStyle w:val="CommentReference"/>
        </w:rPr>
        <w:annotationRef/>
      </w:r>
      <w:r>
        <w:rPr>
          <w:rFonts w:hint="cs"/>
          <w:rtl/>
        </w:rPr>
        <w:t>جلال جان</w:t>
      </w:r>
    </w:p>
    <w:p w14:paraId="3C558C8A" w14:textId="77777777" w:rsidR="00347B63" w:rsidRDefault="00347B63" w:rsidP="00347B63">
      <w:pPr>
        <w:pStyle w:val="CommentText"/>
        <w:bidi/>
      </w:pPr>
      <w:r>
        <w:rPr>
          <w:rFonts w:hint="cs"/>
          <w:rtl/>
        </w:rPr>
        <w:t>درر روان شناسی، ویژگی های شخصیتی صرفا جرئی از ویژگی های روان شناختی یک فرد محسوب می شوند.  بنابراین، اگر فقط شخصیت را می خواهید بسنجید، عنوان تز را اصلاح کنید.</w:t>
      </w:r>
    </w:p>
  </w:comment>
  <w:comment w:id="34" w:author="Javad Fadardi" w:date="2018-08-11T23:15:00Z" w:initials="JF">
    <w:p w14:paraId="38FD6133" w14:textId="77777777" w:rsidR="002E07BE" w:rsidRDefault="002E07BE" w:rsidP="002E07BE">
      <w:pPr>
        <w:pStyle w:val="CommentText"/>
        <w:bidi/>
        <w:rPr>
          <w:lang w:bidi="fa-IR"/>
        </w:rPr>
      </w:pPr>
      <w:r>
        <w:rPr>
          <w:rStyle w:val="CommentReference"/>
        </w:rPr>
        <w:annotationRef/>
      </w:r>
      <w:r>
        <w:rPr>
          <w:rFonts w:hint="cs"/>
          <w:rtl/>
        </w:rPr>
        <w:t xml:space="preserve">وقتی از یک اسم یا اصطلاح خارجی استفاده می کنیم، در اولین باری که می آید، باید آن را پانویس بدهیم. مثل اسم </w:t>
      </w:r>
      <w:r>
        <w:t xml:space="preserve">Fiedler </w:t>
      </w:r>
      <w:r>
        <w:rPr>
          <w:rFonts w:hint="cs"/>
          <w:rtl/>
          <w:lang w:bidi="fa-IR"/>
        </w:rPr>
        <w:t xml:space="preserve"> در صفحه سوم که من دادم. </w:t>
      </w:r>
    </w:p>
  </w:comment>
  <w:comment w:id="37" w:author="Javad Fadardi" w:date="2018-08-11T23:25:00Z" w:initials="JF">
    <w:p w14:paraId="72A2EDD2" w14:textId="6F8A90D0" w:rsidR="00C26EBF" w:rsidRDefault="00C26EBF">
      <w:pPr>
        <w:pStyle w:val="CommentText"/>
      </w:pPr>
      <w:r>
        <w:rPr>
          <w:rStyle w:val="CommentReference"/>
        </w:rPr>
        <w:annotationRef/>
      </w:r>
    </w:p>
  </w:comment>
  <w:comment w:id="85" w:author="Javad Fadardi" w:date="2018-08-11T23:27:00Z" w:initials="JF">
    <w:p w14:paraId="3E72BB7B" w14:textId="3CAAB7EE" w:rsidR="00DC5D3D" w:rsidRDefault="00DC5D3D" w:rsidP="00DC5D3D">
      <w:pPr>
        <w:pStyle w:val="CommentText"/>
        <w:bidi/>
      </w:pPr>
      <w:r>
        <w:rPr>
          <w:rStyle w:val="CommentReference"/>
        </w:rPr>
        <w:annotationRef/>
      </w:r>
      <w:r>
        <w:rPr>
          <w:rFonts w:hint="cs"/>
          <w:rtl/>
        </w:rPr>
        <w:t>این "توافق پذیری" ترجمه  می شود.  رایج است.</w:t>
      </w:r>
    </w:p>
  </w:comment>
  <w:comment w:id="100" w:author="Javad Fadardi" w:date="2018-08-11T23:32:00Z" w:initials="JF">
    <w:p w14:paraId="53D45CB2" w14:textId="77777777" w:rsidR="00DC5D3D" w:rsidRDefault="00DC5D3D" w:rsidP="00DC5D3D">
      <w:pPr>
        <w:pStyle w:val="CommentText"/>
        <w:bidi/>
        <w:rPr>
          <w:rtl/>
        </w:rPr>
      </w:pPr>
      <w:r>
        <w:rPr>
          <w:rStyle w:val="CommentReference"/>
        </w:rPr>
        <w:annotationRef/>
      </w:r>
      <w:r>
        <w:rPr>
          <w:rFonts w:hint="cs"/>
          <w:rtl/>
        </w:rPr>
        <w:t>این پروپوزال است یا گزارش پژوهش؟</w:t>
      </w:r>
    </w:p>
    <w:p w14:paraId="62CA697A" w14:textId="26FD1D84" w:rsidR="00DC5D3D" w:rsidRDefault="00DC5D3D" w:rsidP="00DC5D3D">
      <w:pPr>
        <w:pStyle w:val="CommentText"/>
        <w:bidi/>
        <w:rPr>
          <w:rtl/>
        </w:rPr>
      </w:pPr>
      <w:r>
        <w:rPr>
          <w:rFonts w:hint="cs"/>
          <w:rtl/>
        </w:rPr>
        <w:t>این قسمت، دقیقا گزارش نویسی است. یعنی کار انجام شده و داریم گزارش می کنیم.  اگر پروپوزال است که نباید این موارد را الان بنویسی</w:t>
      </w:r>
      <w:r w:rsidR="009170B4">
        <w:rPr>
          <w:rFonts w:hint="cs"/>
          <w:rtl/>
        </w:rPr>
        <w:t>. یعنی در پروپوزال فقط می نویسیم که قرار است این کارها را روی این افراد و با این ابزار انجام دهیم.</w:t>
      </w:r>
    </w:p>
    <w:p w14:paraId="57622625" w14:textId="77777777" w:rsidR="009170B4" w:rsidRDefault="009170B4" w:rsidP="009170B4">
      <w:pPr>
        <w:pStyle w:val="CommentText"/>
        <w:bidi/>
        <w:rPr>
          <w:rtl/>
        </w:rPr>
      </w:pPr>
    </w:p>
    <w:p w14:paraId="1AE7600B" w14:textId="77777777" w:rsidR="00DC5D3D" w:rsidRDefault="00DC5D3D" w:rsidP="00DC5D3D">
      <w:pPr>
        <w:pStyle w:val="CommentText"/>
        <w:bidi/>
        <w:rPr>
          <w:rtl/>
        </w:rPr>
      </w:pPr>
      <w:r>
        <w:rPr>
          <w:rFonts w:hint="cs"/>
          <w:rtl/>
        </w:rPr>
        <w:t>اگر گزارش است، که باید عنوان پروپوزال را از صفحه اول حذف کنید.</w:t>
      </w:r>
    </w:p>
    <w:p w14:paraId="4E1011C6" w14:textId="3266DB99" w:rsidR="009170B4" w:rsidRDefault="009170B4" w:rsidP="009170B4">
      <w:pPr>
        <w:pStyle w:val="CommentText"/>
        <w:bidi/>
      </w:pPr>
      <w:r>
        <w:rPr>
          <w:rFonts w:hint="cs"/>
          <w:rtl/>
        </w:rPr>
        <w:t>در گزارش پژوهش، یا تز، روش تحقیق در فصل سوم و گزارش داده های آماری در فصل چهارم می آید.</w:t>
      </w:r>
    </w:p>
  </w:comment>
  <w:comment w:id="107" w:author="Javad Fadardi" w:date="2018-08-11T23:35:00Z" w:initials="JF">
    <w:p w14:paraId="49CD91FC" w14:textId="4A792456" w:rsidR="00DC5D3D" w:rsidRDefault="00DC5D3D" w:rsidP="00DC5D3D">
      <w:pPr>
        <w:pStyle w:val="CommentText"/>
        <w:bidi/>
        <w:rPr>
          <w:rtl/>
        </w:rPr>
      </w:pPr>
      <w:r>
        <w:rPr>
          <w:rStyle w:val="CommentReference"/>
        </w:rPr>
        <w:annotationRef/>
      </w:r>
      <w:r>
        <w:rPr>
          <w:rFonts w:hint="cs"/>
          <w:rtl/>
        </w:rPr>
        <w:t>جامعه مدیران کدام سازمان یا شرکت ها را شامل می شد؟ جامعه همیشه بزرگتر از نمونه است.</w:t>
      </w:r>
      <w:r w:rsidR="009170B4">
        <w:rPr>
          <w:rFonts w:hint="cs"/>
          <w:rtl/>
        </w:rPr>
        <w:t xml:space="preserve">  برای همین شما نمی توانی به 90 مدیر 130 پرسشنامه بدهی. این قسمت اشکال دارد</w:t>
      </w:r>
    </w:p>
    <w:p w14:paraId="2473C4DF" w14:textId="77777777" w:rsidR="009170B4" w:rsidRDefault="009170B4" w:rsidP="009170B4">
      <w:pPr>
        <w:pStyle w:val="CommentText"/>
        <w:bidi/>
        <w:rPr>
          <w:rtl/>
        </w:rPr>
      </w:pPr>
    </w:p>
    <w:p w14:paraId="14E52240" w14:textId="466863F2" w:rsidR="00DC5D3D" w:rsidRDefault="00DC5D3D" w:rsidP="00DC5D3D">
      <w:pPr>
        <w:pStyle w:val="CommentText"/>
        <w:bidi/>
      </w:pPr>
      <w:r>
        <w:rPr>
          <w:rFonts w:hint="cs"/>
          <w:rtl/>
        </w:rPr>
        <w:t xml:space="preserve">مثلا مدارس ابتدایی شهر مشهد.  نمونه؛ منطقه دو، </w:t>
      </w:r>
      <w:r w:rsidR="009170B4">
        <w:rPr>
          <w:rFonts w:hint="cs"/>
          <w:rtl/>
        </w:rPr>
        <w:t>پنج مدرسه</w:t>
      </w:r>
    </w:p>
  </w:comment>
  <w:comment w:id="134" w:author="Javad Fadardi" w:date="2018-08-11T23:46:00Z" w:initials="JF">
    <w:p w14:paraId="108AEE8D" w14:textId="66F011BD" w:rsidR="009170B4" w:rsidRDefault="009170B4" w:rsidP="009170B4">
      <w:pPr>
        <w:pStyle w:val="CommentText"/>
        <w:bidi/>
        <w:rPr>
          <w:rtl/>
          <w:lang w:bidi="fa-IR"/>
        </w:rPr>
      </w:pPr>
      <w:r>
        <w:rPr>
          <w:rStyle w:val="CommentReference"/>
        </w:rPr>
        <w:annotationRef/>
      </w:r>
      <w:r>
        <w:rPr>
          <w:rFonts w:hint="cs"/>
          <w:rtl/>
          <w:lang w:bidi="fa-IR"/>
        </w:rPr>
        <w:t>پس باید 4 سبک رهبری را بسنجد، درسته؟  سبک تفویضی از قلم افتاده است.</w:t>
      </w:r>
    </w:p>
    <w:p w14:paraId="5819A1F5" w14:textId="77777777" w:rsidR="009170B4" w:rsidRDefault="009170B4" w:rsidP="009170B4">
      <w:pPr>
        <w:pStyle w:val="CommentText"/>
        <w:bidi/>
        <w:rPr>
          <w:rtl/>
          <w:lang w:bidi="fa-IR"/>
        </w:rPr>
      </w:pPr>
      <w:r>
        <w:rPr>
          <w:rFonts w:hint="cs"/>
          <w:rtl/>
          <w:lang w:bidi="fa-IR"/>
        </w:rPr>
        <w:t xml:space="preserve">شما در فرضیه ها فقط 3 سبک را نام برده </w:t>
      </w:r>
      <w:proofErr w:type="spellStart"/>
      <w:r>
        <w:rPr>
          <w:rFonts w:hint="cs"/>
          <w:rtl/>
          <w:lang w:bidi="fa-IR"/>
        </w:rPr>
        <w:t>اید</w:t>
      </w:r>
      <w:proofErr w:type="spellEnd"/>
      <w:r>
        <w:rPr>
          <w:rFonts w:hint="cs"/>
          <w:rtl/>
          <w:lang w:bidi="fa-IR"/>
        </w:rPr>
        <w:t>.</w:t>
      </w:r>
    </w:p>
    <w:p w14:paraId="11200B66" w14:textId="77777777" w:rsidR="009170B4" w:rsidRDefault="009170B4" w:rsidP="009170B4">
      <w:pPr>
        <w:pStyle w:val="CommentText"/>
        <w:bidi/>
        <w:rPr>
          <w:rtl/>
          <w:lang w:bidi="fa-IR"/>
        </w:rPr>
      </w:pPr>
    </w:p>
    <w:p w14:paraId="49E72C87" w14:textId="45EF0EB3" w:rsidR="009170B4" w:rsidRDefault="009170B4" w:rsidP="009170B4">
      <w:pPr>
        <w:pStyle w:val="CommentText"/>
        <w:bidi/>
        <w:rPr>
          <w:rtl/>
          <w:lang w:bidi="fa-IR"/>
        </w:rPr>
      </w:pPr>
      <w:r>
        <w:rPr>
          <w:rFonts w:hint="cs"/>
          <w:rtl/>
          <w:lang w:bidi="fa-IR"/>
        </w:rPr>
        <w:t xml:space="preserve">ضمنا هرگز مطلبی را عینا </w:t>
      </w:r>
      <w:proofErr w:type="spellStart"/>
      <w:r>
        <w:rPr>
          <w:rFonts w:hint="cs"/>
          <w:rtl/>
          <w:lang w:bidi="fa-IR"/>
        </w:rPr>
        <w:t>ازجایی</w:t>
      </w:r>
      <w:proofErr w:type="spellEnd"/>
      <w:r>
        <w:rPr>
          <w:rFonts w:hint="cs"/>
          <w:rtl/>
          <w:lang w:bidi="fa-IR"/>
        </w:rPr>
        <w:t xml:space="preserve"> کپی نکنید چون حتی </w:t>
      </w:r>
      <w:proofErr w:type="spellStart"/>
      <w:r>
        <w:rPr>
          <w:rFonts w:hint="cs"/>
          <w:rtl/>
          <w:lang w:bidi="fa-IR"/>
        </w:rPr>
        <w:t>برغم</w:t>
      </w:r>
      <w:proofErr w:type="spellEnd"/>
      <w:r>
        <w:rPr>
          <w:rFonts w:hint="cs"/>
          <w:rtl/>
          <w:lang w:bidi="fa-IR"/>
        </w:rPr>
        <w:t xml:space="preserve"> دادن منبع مطلب باز هم تقلب محسوب می شود. باید همان مطلب را با ذکر منبع اما به زبان خودتان بنویسید.  مثلا مطالب این قسمت عینا از یک مقاله پرستاری کپی شده است.  پیدا کردن آن بسیار ساده است و نرم افزار نصب شده بر روی کامپیوتر آن را براحتی نشان می دهد</w:t>
      </w:r>
    </w:p>
    <w:p w14:paraId="599E8287" w14:textId="4F6FCE10" w:rsidR="009170B4" w:rsidRDefault="00F64B8B" w:rsidP="00F64B8B">
      <w:pPr>
        <w:pStyle w:val="CommentText"/>
        <w:rPr>
          <w:rtl/>
          <w:lang w:bidi="fa-IR"/>
        </w:rPr>
      </w:pPr>
      <w:hyperlink r:id="rId1" w:history="1">
        <w:r w:rsidRPr="00442745">
          <w:rPr>
            <w:rStyle w:val="Hyperlink"/>
            <w:lang w:bidi="fa-IR"/>
          </w:rPr>
          <w:t>http://ijnv.ir/article-1-302-en.pdf</w:t>
        </w:r>
      </w:hyperlink>
      <w:r>
        <w:rPr>
          <w:rFonts w:hint="cs"/>
          <w:rtl/>
          <w:lang w:bidi="fa-IR"/>
        </w:rPr>
        <w:t xml:space="preserve"> </w:t>
      </w:r>
    </w:p>
    <w:p w14:paraId="318871BF" w14:textId="508A02E9" w:rsidR="009170B4" w:rsidRDefault="009170B4" w:rsidP="009170B4">
      <w:pPr>
        <w:pStyle w:val="CommentText"/>
        <w:bidi/>
        <w:rPr>
          <w:rFonts w:hint="cs"/>
          <w:rtl/>
          <w:lang w:bidi="fa-IR"/>
        </w:rPr>
      </w:pPr>
    </w:p>
  </w:comment>
  <w:comment w:id="145" w:author="Javad Fadardi" w:date="2018-08-11T23:53:00Z" w:initials="JF">
    <w:p w14:paraId="126746EC" w14:textId="77777777" w:rsidR="00F64B8B" w:rsidRDefault="00F64B8B" w:rsidP="00F64B8B">
      <w:pPr>
        <w:pStyle w:val="CommentText"/>
        <w:bidi/>
      </w:pPr>
      <w:r>
        <w:rPr>
          <w:rStyle w:val="CommentReference"/>
        </w:rPr>
        <w:annotationRef/>
      </w:r>
      <w:r>
        <w:rPr>
          <w:rFonts w:hint="cs"/>
          <w:rtl/>
        </w:rPr>
        <w:t>یا این طوری بنویسید</w:t>
      </w:r>
    </w:p>
    <w:p w14:paraId="71D5F13C" w14:textId="05E98FD1" w:rsidR="00F64B8B" w:rsidRDefault="00F64B8B" w:rsidP="00F64B8B">
      <w:pPr>
        <w:pStyle w:val="CommentText"/>
        <w:bidi/>
      </w:pPr>
      <w:r>
        <w:rPr>
          <w:rtl/>
        </w:rPr>
        <w:br/>
      </w:r>
      <w:r w:rsidRPr="00F64B8B">
        <w:rPr>
          <w:rtl/>
        </w:rPr>
        <w:t>بررس</w:t>
      </w:r>
      <w:r w:rsidRPr="00F64B8B">
        <w:rPr>
          <w:rFonts w:hint="cs"/>
          <w:rtl/>
        </w:rPr>
        <w:t>ی</w:t>
      </w:r>
      <w:r w:rsidRPr="00F64B8B">
        <w:rPr>
          <w:rtl/>
        </w:rPr>
        <w:t xml:space="preserve"> تاث</w:t>
      </w:r>
      <w:r w:rsidRPr="00F64B8B">
        <w:rPr>
          <w:rFonts w:hint="cs"/>
          <w:rtl/>
        </w:rPr>
        <w:t>ی</w:t>
      </w:r>
      <w:r w:rsidRPr="00F64B8B">
        <w:rPr>
          <w:rFonts w:hint="eastAsia"/>
          <w:rtl/>
        </w:rPr>
        <w:t>ر</w:t>
      </w:r>
      <w:r w:rsidRPr="00F64B8B">
        <w:rPr>
          <w:rtl/>
        </w:rPr>
        <w:t xml:space="preserve"> روان آزرده گرا</w:t>
      </w:r>
      <w:r w:rsidRPr="00F64B8B">
        <w:rPr>
          <w:rFonts w:hint="cs"/>
          <w:rtl/>
        </w:rPr>
        <w:t>یی</w:t>
      </w:r>
      <w:r w:rsidRPr="00F64B8B">
        <w:rPr>
          <w:rtl/>
        </w:rPr>
        <w:t xml:space="preserve"> با ش</w:t>
      </w:r>
      <w:r w:rsidRPr="00F64B8B">
        <w:rPr>
          <w:rFonts w:hint="cs"/>
          <w:rtl/>
        </w:rPr>
        <w:t>ی</w:t>
      </w:r>
      <w:r w:rsidRPr="00F64B8B">
        <w:rPr>
          <w:rFonts w:hint="eastAsia"/>
          <w:rtl/>
        </w:rPr>
        <w:t>وه</w:t>
      </w:r>
      <w:r w:rsidRPr="00F64B8B">
        <w:rPr>
          <w:rtl/>
        </w:rPr>
        <w:t xml:space="preserve"> ها</w:t>
      </w:r>
      <w:r w:rsidRPr="00F64B8B">
        <w:rPr>
          <w:rFonts w:hint="cs"/>
          <w:rtl/>
        </w:rPr>
        <w:t>ی</w:t>
      </w:r>
      <w:r w:rsidRPr="00F64B8B">
        <w:rPr>
          <w:rtl/>
        </w:rPr>
        <w:t xml:space="preserve"> مد</w:t>
      </w:r>
      <w:r w:rsidRPr="00F64B8B">
        <w:rPr>
          <w:rFonts w:hint="cs"/>
          <w:rtl/>
        </w:rPr>
        <w:t>ی</w:t>
      </w:r>
      <w:r w:rsidRPr="00F64B8B">
        <w:rPr>
          <w:rFonts w:hint="eastAsia"/>
          <w:rtl/>
        </w:rPr>
        <w:t>ر</w:t>
      </w:r>
      <w:r w:rsidRPr="00F64B8B">
        <w:rPr>
          <w:rFonts w:hint="cs"/>
          <w:rtl/>
        </w:rPr>
        <w:t>ی</w:t>
      </w:r>
      <w:r w:rsidRPr="00F64B8B">
        <w:rPr>
          <w:rFonts w:hint="eastAsia"/>
          <w:rtl/>
        </w:rPr>
        <w:t>ت</w:t>
      </w:r>
      <w:r w:rsidRPr="00F64B8B">
        <w:rPr>
          <w:rFonts w:hint="cs"/>
          <w:rtl/>
        </w:rPr>
        <w:t>ی</w:t>
      </w:r>
      <w:r w:rsidRPr="00F64B8B">
        <w:rPr>
          <w:rtl/>
        </w:rPr>
        <w:t xml:space="preserve"> بر اساس مدل ل</w:t>
      </w:r>
      <w:r w:rsidRPr="00F64B8B">
        <w:rPr>
          <w:rFonts w:hint="cs"/>
          <w:rtl/>
        </w:rPr>
        <w:t>ی</w:t>
      </w:r>
      <w:r w:rsidRPr="00F64B8B">
        <w:rPr>
          <w:rFonts w:hint="eastAsia"/>
          <w:rtl/>
        </w:rPr>
        <w:t>د</w:t>
      </w:r>
      <w:r w:rsidRPr="00F64B8B">
        <w:rPr>
          <w:rtl/>
        </w:rPr>
        <w:t xml:space="preserve"> </w:t>
      </w:r>
      <w:r w:rsidRPr="00F64B8B">
        <w:t>LEAD</w:t>
      </w:r>
    </w:p>
  </w:comment>
  <w:comment w:id="151" w:author="Javad Fadardi" w:date="2018-08-11T23:54:00Z" w:initials="JF">
    <w:p w14:paraId="1518C074" w14:textId="77777777" w:rsidR="00F64B8B" w:rsidRDefault="00F64B8B" w:rsidP="00F64B8B">
      <w:pPr>
        <w:pStyle w:val="CommentText"/>
        <w:bidi/>
        <w:rPr>
          <w:rtl/>
          <w:lang w:bidi="fa-IR"/>
        </w:rPr>
      </w:pPr>
      <w:r>
        <w:rPr>
          <w:rStyle w:val="CommentReference"/>
        </w:rPr>
        <w:annotationRef/>
      </w:r>
      <w:r>
        <w:rPr>
          <w:rFonts w:hint="cs"/>
          <w:rtl/>
          <w:lang w:bidi="fa-IR"/>
        </w:rPr>
        <w:t xml:space="preserve">این سوال کاملا از نظر روش تحقیق اشتباه است و با روش شما </w:t>
      </w:r>
      <w:proofErr w:type="spellStart"/>
      <w:r>
        <w:rPr>
          <w:rFonts w:hint="cs"/>
          <w:rtl/>
          <w:lang w:bidi="fa-IR"/>
        </w:rPr>
        <w:t>نمی</w:t>
      </w:r>
      <w:proofErr w:type="spellEnd"/>
      <w:r>
        <w:rPr>
          <w:rFonts w:hint="cs"/>
          <w:rtl/>
          <w:lang w:bidi="fa-IR"/>
        </w:rPr>
        <w:t xml:space="preserve"> توان بدان پاسخ داد.  سوال درست را در زیر آن نوشتم.</w:t>
      </w:r>
    </w:p>
    <w:p w14:paraId="03FFAD52" w14:textId="77777777" w:rsidR="00DC2431" w:rsidRDefault="00DC2431" w:rsidP="00DC2431">
      <w:pPr>
        <w:pStyle w:val="CommentText"/>
        <w:bidi/>
        <w:rPr>
          <w:rtl/>
          <w:lang w:bidi="fa-IR"/>
        </w:rPr>
      </w:pPr>
    </w:p>
    <w:p w14:paraId="6C3EEE49" w14:textId="765B0375" w:rsidR="00DC2431" w:rsidRDefault="00DC2431" w:rsidP="00DC2431">
      <w:pPr>
        <w:pStyle w:val="CommentText"/>
        <w:bidi/>
        <w:rPr>
          <w:rFonts w:hint="cs"/>
          <w:rtl/>
          <w:lang w:bidi="fa-IR"/>
        </w:rPr>
      </w:pPr>
      <w:r>
        <w:rPr>
          <w:rFonts w:hint="cs"/>
          <w:rtl/>
          <w:lang w:bidi="fa-IR"/>
        </w:rPr>
        <w:t xml:space="preserve">نکته: در مطالعات همبستگی، ما روابط را می </w:t>
      </w:r>
      <w:proofErr w:type="spellStart"/>
      <w:r>
        <w:rPr>
          <w:rFonts w:hint="cs"/>
          <w:rtl/>
          <w:lang w:bidi="fa-IR"/>
        </w:rPr>
        <w:t>سنجیم</w:t>
      </w:r>
      <w:proofErr w:type="spellEnd"/>
      <w:r>
        <w:rPr>
          <w:rFonts w:hint="cs"/>
          <w:rtl/>
          <w:lang w:bidi="fa-IR"/>
        </w:rPr>
        <w:t xml:space="preserve"> نه تاثیرات را.  بر همین اساس هم دست به استنباط می زنیم و با احتمالات، پیشنهاد می دهیم.  در همین حد!</w:t>
      </w:r>
      <w:bookmarkStart w:id="152" w:name="_GoBack"/>
      <w:bookmarkEnd w:id="152"/>
    </w:p>
  </w:comment>
  <w:comment w:id="155" w:author="Javad Fadardi" w:date="2018-08-11T23:57:00Z" w:initials="JF">
    <w:p w14:paraId="3E687E30" w14:textId="5D5FAB09" w:rsidR="00DC2431" w:rsidRDefault="00DC2431" w:rsidP="00DC2431">
      <w:pPr>
        <w:pStyle w:val="CommentText"/>
        <w:bidi/>
      </w:pPr>
      <w:r>
        <w:rPr>
          <w:rStyle w:val="CommentReference"/>
        </w:rPr>
        <w:annotationRef/>
      </w:r>
      <w:r>
        <w:rPr>
          <w:rFonts w:hint="cs"/>
          <w:rtl/>
        </w:rPr>
        <w:t>بقیه را همین طور درست کنید.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7CE1FB" w15:done="0"/>
  <w15:commentEx w15:paraId="3C558C8A" w15:done="0"/>
  <w15:commentEx w15:paraId="38FD6133" w15:done="0"/>
  <w15:commentEx w15:paraId="72A2EDD2" w15:done="0"/>
  <w15:commentEx w15:paraId="3E72BB7B" w15:done="0"/>
  <w15:commentEx w15:paraId="4E1011C6" w15:done="0"/>
  <w15:commentEx w15:paraId="14E52240" w15:done="0"/>
  <w15:commentEx w15:paraId="318871BF" w15:done="0"/>
  <w15:commentEx w15:paraId="71D5F13C" w15:done="0"/>
  <w15:commentEx w15:paraId="6C3EEE49" w15:done="0"/>
  <w15:commentEx w15:paraId="3E687E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7CE1FB" w16cid:durableId="1F19E7F6"/>
  <w16cid:commentId w16cid:paraId="3C558C8A" w16cid:durableId="1F19EBA1"/>
  <w16cid:commentId w16cid:paraId="38FD6133" w16cid:durableId="1F19EC74"/>
  <w16cid:commentId w16cid:paraId="72A2EDD2" w16cid:durableId="1F19EEF9"/>
  <w16cid:commentId w16cid:paraId="3E72BB7B" w16cid:durableId="1F19EF64"/>
  <w16cid:commentId w16cid:paraId="4E1011C6" w16cid:durableId="1F19F076"/>
  <w16cid:commentId w16cid:paraId="14E52240" w16cid:durableId="1F19F12F"/>
  <w16cid:commentId w16cid:paraId="318871BF" w16cid:durableId="1F19F3D5"/>
  <w16cid:commentId w16cid:paraId="71D5F13C" w16cid:durableId="1F19F58E"/>
  <w16cid:commentId w16cid:paraId="6C3EEE49" w16cid:durableId="1F19F5D0"/>
  <w16cid:commentId w16cid:paraId="3E687E30" w16cid:durableId="1F19F6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C8C3D" w14:textId="77777777" w:rsidR="00863712" w:rsidRDefault="00863712" w:rsidP="007026C5">
      <w:r>
        <w:separator/>
      </w:r>
    </w:p>
  </w:endnote>
  <w:endnote w:type="continuationSeparator" w:id="0">
    <w:p w14:paraId="7931E07E" w14:textId="77777777" w:rsidR="00863712" w:rsidRDefault="00863712" w:rsidP="00702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04C000" w:usb3="00000000" w:csb0="00000001" w:csb1="00000000"/>
  </w:font>
  <w:font w:name="B Zar">
    <w:panose1 w:val="00000400000000000000"/>
    <w:charset w:val="B2"/>
    <w:family w:val="auto"/>
    <w:pitch w:val="variable"/>
    <w:sig w:usb0="00002001" w:usb1="80000000" w:usb2="00000008" w:usb3="00000000" w:csb0="00000040"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36503385"/>
      <w:docPartObj>
        <w:docPartGallery w:val="Page Numbers (Bottom of Page)"/>
        <w:docPartUnique/>
      </w:docPartObj>
    </w:sdtPr>
    <w:sdtEndPr/>
    <w:sdtContent>
      <w:p w14:paraId="79918022" w14:textId="77777777" w:rsidR="004E3620" w:rsidRDefault="00A70785" w:rsidP="007026C5">
        <w:pPr>
          <w:pStyle w:val="Footer"/>
          <w:bidi/>
          <w:jc w:val="center"/>
        </w:pPr>
        <w:r>
          <w:fldChar w:fldCharType="begin"/>
        </w:r>
        <w:r>
          <w:instrText xml:space="preserve"> PAGE   \* MERGEFORMAT </w:instrText>
        </w:r>
        <w:r>
          <w:fldChar w:fldCharType="separate"/>
        </w:r>
        <w:r w:rsidR="001047E2">
          <w:rPr>
            <w:noProof/>
            <w:rtl/>
          </w:rPr>
          <w:t>11</w:t>
        </w:r>
        <w:r>
          <w:rPr>
            <w:noProof/>
          </w:rPr>
          <w:fldChar w:fldCharType="end"/>
        </w:r>
      </w:p>
    </w:sdtContent>
  </w:sdt>
  <w:p w14:paraId="5DED8A77" w14:textId="77777777" w:rsidR="004E3620" w:rsidRDefault="004E36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468FC" w14:textId="77777777" w:rsidR="00863712" w:rsidRDefault="00863712" w:rsidP="007026C5">
      <w:r>
        <w:separator/>
      </w:r>
    </w:p>
  </w:footnote>
  <w:footnote w:type="continuationSeparator" w:id="0">
    <w:p w14:paraId="0490632D" w14:textId="77777777" w:rsidR="00863712" w:rsidRDefault="00863712" w:rsidP="007026C5">
      <w:r>
        <w:continuationSeparator/>
      </w:r>
    </w:p>
  </w:footnote>
  <w:footnote w:id="1">
    <w:p w14:paraId="3245AA4C" w14:textId="77777777" w:rsidR="006717E6" w:rsidRDefault="006717E6">
      <w:pPr>
        <w:pStyle w:val="FootnoteText"/>
      </w:pPr>
      <w:ins w:id="11" w:author="Javad Fadardi" w:date="2018-08-11T23:03:00Z">
        <w:r>
          <w:rPr>
            <w:rStyle w:val="FootnoteReference"/>
          </w:rPr>
          <w:footnoteRef/>
        </w:r>
        <w:r>
          <w:t>. F</w:t>
        </w:r>
        <w:r w:rsidRPr="006717E6">
          <w:t>iedler</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0F95"/>
    <w:multiLevelType w:val="hybridMultilevel"/>
    <w:tmpl w:val="77EE47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82B9A"/>
    <w:multiLevelType w:val="hybridMultilevel"/>
    <w:tmpl w:val="4E28B0F4"/>
    <w:lvl w:ilvl="0" w:tplc="FBB27F7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1B5507"/>
    <w:multiLevelType w:val="multilevel"/>
    <w:tmpl w:val="6FD4A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EC1629"/>
    <w:multiLevelType w:val="hybridMultilevel"/>
    <w:tmpl w:val="1EE45AE8"/>
    <w:lvl w:ilvl="0" w:tplc="323EBC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C1716"/>
    <w:multiLevelType w:val="hybridMultilevel"/>
    <w:tmpl w:val="39E6BB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4E6EAC"/>
    <w:multiLevelType w:val="hybridMultilevel"/>
    <w:tmpl w:val="A41C4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323041"/>
    <w:multiLevelType w:val="hybridMultilevel"/>
    <w:tmpl w:val="27B46E2C"/>
    <w:lvl w:ilvl="0" w:tplc="4C3CF7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A686BD8"/>
    <w:multiLevelType w:val="hybridMultilevel"/>
    <w:tmpl w:val="5894B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A43DDF"/>
    <w:multiLevelType w:val="hybridMultilevel"/>
    <w:tmpl w:val="9FD2B7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806F51"/>
    <w:multiLevelType w:val="hybridMultilevel"/>
    <w:tmpl w:val="DF1250C6"/>
    <w:lvl w:ilvl="0" w:tplc="4C3CF78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6"/>
  </w:num>
  <w:num w:numId="3">
    <w:abstractNumId w:val="5"/>
  </w:num>
  <w:num w:numId="4">
    <w:abstractNumId w:val="4"/>
  </w:num>
  <w:num w:numId="5">
    <w:abstractNumId w:val="8"/>
  </w:num>
  <w:num w:numId="6">
    <w:abstractNumId w:val="1"/>
  </w:num>
  <w:num w:numId="7">
    <w:abstractNumId w:val="7"/>
  </w:num>
  <w:num w:numId="8">
    <w:abstractNumId w:val="0"/>
  </w:num>
  <w:num w:numId="9">
    <w:abstractNumId w:val="3"/>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vad Fadardi">
    <w15:presenceInfo w15:providerId="None" w15:userId="Javad Fadar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6C5"/>
    <w:rsid w:val="0000247B"/>
    <w:rsid w:val="00003C1A"/>
    <w:rsid w:val="000112A9"/>
    <w:rsid w:val="00014C46"/>
    <w:rsid w:val="00015857"/>
    <w:rsid w:val="000219DC"/>
    <w:rsid w:val="00021F7E"/>
    <w:rsid w:val="00022F3F"/>
    <w:rsid w:val="00024334"/>
    <w:rsid w:val="00026576"/>
    <w:rsid w:val="00036752"/>
    <w:rsid w:val="00046401"/>
    <w:rsid w:val="00047620"/>
    <w:rsid w:val="00052FC1"/>
    <w:rsid w:val="00053EE2"/>
    <w:rsid w:val="00054305"/>
    <w:rsid w:val="00055F28"/>
    <w:rsid w:val="00056801"/>
    <w:rsid w:val="0006423B"/>
    <w:rsid w:val="000764EC"/>
    <w:rsid w:val="00076B5B"/>
    <w:rsid w:val="00082847"/>
    <w:rsid w:val="00092D38"/>
    <w:rsid w:val="0009325D"/>
    <w:rsid w:val="000D26ED"/>
    <w:rsid w:val="000D28F1"/>
    <w:rsid w:val="000D48FE"/>
    <w:rsid w:val="000F282A"/>
    <w:rsid w:val="000F518E"/>
    <w:rsid w:val="00100C36"/>
    <w:rsid w:val="001047E2"/>
    <w:rsid w:val="00110E23"/>
    <w:rsid w:val="0011248E"/>
    <w:rsid w:val="00115BC1"/>
    <w:rsid w:val="00121377"/>
    <w:rsid w:val="00127008"/>
    <w:rsid w:val="00157C92"/>
    <w:rsid w:val="00161C17"/>
    <w:rsid w:val="00165A63"/>
    <w:rsid w:val="0016687F"/>
    <w:rsid w:val="00167FA2"/>
    <w:rsid w:val="00174B33"/>
    <w:rsid w:val="001761BA"/>
    <w:rsid w:val="001856BF"/>
    <w:rsid w:val="001941FB"/>
    <w:rsid w:val="001B5F15"/>
    <w:rsid w:val="001B7ED3"/>
    <w:rsid w:val="001C2B6B"/>
    <w:rsid w:val="001C4FAC"/>
    <w:rsid w:val="001C6BD1"/>
    <w:rsid w:val="001C6C9B"/>
    <w:rsid w:val="001D02FC"/>
    <w:rsid w:val="001D1ABC"/>
    <w:rsid w:val="001D5EB1"/>
    <w:rsid w:val="001E0557"/>
    <w:rsid w:val="001E3B2C"/>
    <w:rsid w:val="001F2378"/>
    <w:rsid w:val="0020734C"/>
    <w:rsid w:val="002156AB"/>
    <w:rsid w:val="00221928"/>
    <w:rsid w:val="0022605A"/>
    <w:rsid w:val="00231784"/>
    <w:rsid w:val="002363B2"/>
    <w:rsid w:val="00241CE3"/>
    <w:rsid w:val="0024273E"/>
    <w:rsid w:val="002565C5"/>
    <w:rsid w:val="00257663"/>
    <w:rsid w:val="00267509"/>
    <w:rsid w:val="00292F7F"/>
    <w:rsid w:val="00295C46"/>
    <w:rsid w:val="002A27D3"/>
    <w:rsid w:val="002A4051"/>
    <w:rsid w:val="002A6648"/>
    <w:rsid w:val="002B0759"/>
    <w:rsid w:val="002B2C55"/>
    <w:rsid w:val="002B7608"/>
    <w:rsid w:val="002C1C91"/>
    <w:rsid w:val="002C3207"/>
    <w:rsid w:val="002D01F5"/>
    <w:rsid w:val="002D138E"/>
    <w:rsid w:val="002D4AF8"/>
    <w:rsid w:val="002E07BE"/>
    <w:rsid w:val="002E14B0"/>
    <w:rsid w:val="002E3520"/>
    <w:rsid w:val="002E5981"/>
    <w:rsid w:val="002F3D5D"/>
    <w:rsid w:val="00315A16"/>
    <w:rsid w:val="003175CB"/>
    <w:rsid w:val="00321295"/>
    <w:rsid w:val="00333F0F"/>
    <w:rsid w:val="0033450B"/>
    <w:rsid w:val="00341B48"/>
    <w:rsid w:val="00345481"/>
    <w:rsid w:val="00347B63"/>
    <w:rsid w:val="00351765"/>
    <w:rsid w:val="00351E94"/>
    <w:rsid w:val="00357ADE"/>
    <w:rsid w:val="00357CF5"/>
    <w:rsid w:val="0036705B"/>
    <w:rsid w:val="00370EAD"/>
    <w:rsid w:val="0037235E"/>
    <w:rsid w:val="00377DB3"/>
    <w:rsid w:val="00381B6A"/>
    <w:rsid w:val="00383DD2"/>
    <w:rsid w:val="003A2D33"/>
    <w:rsid w:val="003B0690"/>
    <w:rsid w:val="003B3BEF"/>
    <w:rsid w:val="003B6986"/>
    <w:rsid w:val="003C0472"/>
    <w:rsid w:val="003C1E93"/>
    <w:rsid w:val="003E5667"/>
    <w:rsid w:val="003F2A7C"/>
    <w:rsid w:val="00401059"/>
    <w:rsid w:val="00410547"/>
    <w:rsid w:val="004116DC"/>
    <w:rsid w:val="00411A03"/>
    <w:rsid w:val="004142DC"/>
    <w:rsid w:val="00414957"/>
    <w:rsid w:val="0041667E"/>
    <w:rsid w:val="00421837"/>
    <w:rsid w:val="00421D33"/>
    <w:rsid w:val="00423FD6"/>
    <w:rsid w:val="00426A67"/>
    <w:rsid w:val="00426E7E"/>
    <w:rsid w:val="0043411B"/>
    <w:rsid w:val="00437E3C"/>
    <w:rsid w:val="004401A5"/>
    <w:rsid w:val="00440B11"/>
    <w:rsid w:val="00444093"/>
    <w:rsid w:val="00446386"/>
    <w:rsid w:val="00455C42"/>
    <w:rsid w:val="004637F0"/>
    <w:rsid w:val="00465EE2"/>
    <w:rsid w:val="00466984"/>
    <w:rsid w:val="00474549"/>
    <w:rsid w:val="004768CF"/>
    <w:rsid w:val="004813C5"/>
    <w:rsid w:val="004926C0"/>
    <w:rsid w:val="0049482D"/>
    <w:rsid w:val="004A4501"/>
    <w:rsid w:val="004A6E27"/>
    <w:rsid w:val="004B0F9B"/>
    <w:rsid w:val="004B14F2"/>
    <w:rsid w:val="004B4F14"/>
    <w:rsid w:val="004C1D05"/>
    <w:rsid w:val="004C1D07"/>
    <w:rsid w:val="004C68DB"/>
    <w:rsid w:val="004D1B54"/>
    <w:rsid w:val="004D5168"/>
    <w:rsid w:val="004D55AB"/>
    <w:rsid w:val="004E3620"/>
    <w:rsid w:val="004E488D"/>
    <w:rsid w:val="004F29AE"/>
    <w:rsid w:val="004F43FC"/>
    <w:rsid w:val="004F58E3"/>
    <w:rsid w:val="0050339E"/>
    <w:rsid w:val="00511382"/>
    <w:rsid w:val="00512810"/>
    <w:rsid w:val="005155E7"/>
    <w:rsid w:val="0053040D"/>
    <w:rsid w:val="005308B4"/>
    <w:rsid w:val="005319CA"/>
    <w:rsid w:val="00544F9C"/>
    <w:rsid w:val="005450D1"/>
    <w:rsid w:val="005758AC"/>
    <w:rsid w:val="00595A3C"/>
    <w:rsid w:val="005A05D2"/>
    <w:rsid w:val="005A11E7"/>
    <w:rsid w:val="005A1945"/>
    <w:rsid w:val="005A3C63"/>
    <w:rsid w:val="005A5B75"/>
    <w:rsid w:val="005B36AE"/>
    <w:rsid w:val="005B48D5"/>
    <w:rsid w:val="005B6090"/>
    <w:rsid w:val="005C7232"/>
    <w:rsid w:val="005D00E2"/>
    <w:rsid w:val="005E2D8F"/>
    <w:rsid w:val="005E51D0"/>
    <w:rsid w:val="005E7198"/>
    <w:rsid w:val="005E72F2"/>
    <w:rsid w:val="005E7509"/>
    <w:rsid w:val="005E7E89"/>
    <w:rsid w:val="005F14FF"/>
    <w:rsid w:val="005F3E42"/>
    <w:rsid w:val="005F4D32"/>
    <w:rsid w:val="005F5FE4"/>
    <w:rsid w:val="00602137"/>
    <w:rsid w:val="00602E3C"/>
    <w:rsid w:val="00606962"/>
    <w:rsid w:val="0060700E"/>
    <w:rsid w:val="00613856"/>
    <w:rsid w:val="00621D2E"/>
    <w:rsid w:val="00633A67"/>
    <w:rsid w:val="00633FE5"/>
    <w:rsid w:val="0063491E"/>
    <w:rsid w:val="0063492B"/>
    <w:rsid w:val="00635F7F"/>
    <w:rsid w:val="00637EA0"/>
    <w:rsid w:val="006407C7"/>
    <w:rsid w:val="00643E24"/>
    <w:rsid w:val="00644A9E"/>
    <w:rsid w:val="00647B8C"/>
    <w:rsid w:val="0066431B"/>
    <w:rsid w:val="006707CD"/>
    <w:rsid w:val="0067096B"/>
    <w:rsid w:val="006717E6"/>
    <w:rsid w:val="00671D7F"/>
    <w:rsid w:val="00673558"/>
    <w:rsid w:val="00676623"/>
    <w:rsid w:val="006830F2"/>
    <w:rsid w:val="00691C95"/>
    <w:rsid w:val="00692931"/>
    <w:rsid w:val="006A2A81"/>
    <w:rsid w:val="006A3707"/>
    <w:rsid w:val="006A61DC"/>
    <w:rsid w:val="006A73F7"/>
    <w:rsid w:val="006B0100"/>
    <w:rsid w:val="006B0EC9"/>
    <w:rsid w:val="006C3451"/>
    <w:rsid w:val="006D4AC7"/>
    <w:rsid w:val="006E3BEE"/>
    <w:rsid w:val="006E7753"/>
    <w:rsid w:val="006F4425"/>
    <w:rsid w:val="006F4956"/>
    <w:rsid w:val="006F7B67"/>
    <w:rsid w:val="007026C5"/>
    <w:rsid w:val="00703E34"/>
    <w:rsid w:val="00720945"/>
    <w:rsid w:val="00725959"/>
    <w:rsid w:val="0074526C"/>
    <w:rsid w:val="007454ED"/>
    <w:rsid w:val="0074567C"/>
    <w:rsid w:val="007473BB"/>
    <w:rsid w:val="00750DDB"/>
    <w:rsid w:val="00751DF0"/>
    <w:rsid w:val="0077114E"/>
    <w:rsid w:val="00774822"/>
    <w:rsid w:val="00776347"/>
    <w:rsid w:val="00780807"/>
    <w:rsid w:val="0078489E"/>
    <w:rsid w:val="007873AA"/>
    <w:rsid w:val="00792DC6"/>
    <w:rsid w:val="00792E41"/>
    <w:rsid w:val="007963EA"/>
    <w:rsid w:val="007A3A8D"/>
    <w:rsid w:val="007B3313"/>
    <w:rsid w:val="007B70BA"/>
    <w:rsid w:val="007B74E1"/>
    <w:rsid w:val="007C159D"/>
    <w:rsid w:val="007C6362"/>
    <w:rsid w:val="007D0973"/>
    <w:rsid w:val="007D210C"/>
    <w:rsid w:val="007D626D"/>
    <w:rsid w:val="007D709A"/>
    <w:rsid w:val="007E3189"/>
    <w:rsid w:val="007F1629"/>
    <w:rsid w:val="007F50A6"/>
    <w:rsid w:val="007F65B8"/>
    <w:rsid w:val="007F6E28"/>
    <w:rsid w:val="008210DE"/>
    <w:rsid w:val="00823E41"/>
    <w:rsid w:val="008362D2"/>
    <w:rsid w:val="008408D0"/>
    <w:rsid w:val="0084251B"/>
    <w:rsid w:val="00847682"/>
    <w:rsid w:val="00860F7F"/>
    <w:rsid w:val="00863712"/>
    <w:rsid w:val="00870A1D"/>
    <w:rsid w:val="00881BD1"/>
    <w:rsid w:val="00885FF9"/>
    <w:rsid w:val="008C289A"/>
    <w:rsid w:val="008C6731"/>
    <w:rsid w:val="008D0CA9"/>
    <w:rsid w:val="008D53E1"/>
    <w:rsid w:val="008D5962"/>
    <w:rsid w:val="008E3D3A"/>
    <w:rsid w:val="008E7F8B"/>
    <w:rsid w:val="008F0CAD"/>
    <w:rsid w:val="008F240F"/>
    <w:rsid w:val="008F2C7A"/>
    <w:rsid w:val="008F3623"/>
    <w:rsid w:val="008F7B37"/>
    <w:rsid w:val="00900DF5"/>
    <w:rsid w:val="009057DC"/>
    <w:rsid w:val="009169B3"/>
    <w:rsid w:val="00916E29"/>
    <w:rsid w:val="009170B4"/>
    <w:rsid w:val="00924EBE"/>
    <w:rsid w:val="0092519B"/>
    <w:rsid w:val="00930609"/>
    <w:rsid w:val="00936E68"/>
    <w:rsid w:val="00943E65"/>
    <w:rsid w:val="009447F6"/>
    <w:rsid w:val="00945E62"/>
    <w:rsid w:val="00945FA4"/>
    <w:rsid w:val="00951FE7"/>
    <w:rsid w:val="00953723"/>
    <w:rsid w:val="00957E3E"/>
    <w:rsid w:val="0096101F"/>
    <w:rsid w:val="0096204D"/>
    <w:rsid w:val="00971BAE"/>
    <w:rsid w:val="00972925"/>
    <w:rsid w:val="00985295"/>
    <w:rsid w:val="009862C4"/>
    <w:rsid w:val="009943B2"/>
    <w:rsid w:val="009957B2"/>
    <w:rsid w:val="00995BCA"/>
    <w:rsid w:val="009A1186"/>
    <w:rsid w:val="009A4EA9"/>
    <w:rsid w:val="009A7D3D"/>
    <w:rsid w:val="009B04C4"/>
    <w:rsid w:val="009B08D3"/>
    <w:rsid w:val="009C0DC9"/>
    <w:rsid w:val="009C4F66"/>
    <w:rsid w:val="009C5592"/>
    <w:rsid w:val="009D0659"/>
    <w:rsid w:val="009D12CB"/>
    <w:rsid w:val="009D3043"/>
    <w:rsid w:val="009D4F29"/>
    <w:rsid w:val="009E2CE0"/>
    <w:rsid w:val="009E4ED2"/>
    <w:rsid w:val="009E5F65"/>
    <w:rsid w:val="009E6E3B"/>
    <w:rsid w:val="009F2D33"/>
    <w:rsid w:val="00A01D3D"/>
    <w:rsid w:val="00A112AC"/>
    <w:rsid w:val="00A11A7B"/>
    <w:rsid w:val="00A203BD"/>
    <w:rsid w:val="00A278AA"/>
    <w:rsid w:val="00A27B3C"/>
    <w:rsid w:val="00A31BB6"/>
    <w:rsid w:val="00A3776B"/>
    <w:rsid w:val="00A40F11"/>
    <w:rsid w:val="00A41252"/>
    <w:rsid w:val="00A41921"/>
    <w:rsid w:val="00A44367"/>
    <w:rsid w:val="00A44759"/>
    <w:rsid w:val="00A514AE"/>
    <w:rsid w:val="00A55317"/>
    <w:rsid w:val="00A658EC"/>
    <w:rsid w:val="00A70785"/>
    <w:rsid w:val="00A71DA4"/>
    <w:rsid w:val="00A76DB9"/>
    <w:rsid w:val="00A813A3"/>
    <w:rsid w:val="00A817F8"/>
    <w:rsid w:val="00A87E06"/>
    <w:rsid w:val="00A910E4"/>
    <w:rsid w:val="00A9156D"/>
    <w:rsid w:val="00A96C59"/>
    <w:rsid w:val="00AA7898"/>
    <w:rsid w:val="00AB5DF1"/>
    <w:rsid w:val="00AB67E2"/>
    <w:rsid w:val="00AC5740"/>
    <w:rsid w:val="00AC63B2"/>
    <w:rsid w:val="00AD1594"/>
    <w:rsid w:val="00AD2EB7"/>
    <w:rsid w:val="00AD6D12"/>
    <w:rsid w:val="00AE05E8"/>
    <w:rsid w:val="00AE6CD0"/>
    <w:rsid w:val="00AF05A3"/>
    <w:rsid w:val="00AF088C"/>
    <w:rsid w:val="00AF3160"/>
    <w:rsid w:val="00B00AF9"/>
    <w:rsid w:val="00B06FCE"/>
    <w:rsid w:val="00B11FEF"/>
    <w:rsid w:val="00B16A60"/>
    <w:rsid w:val="00B22BBB"/>
    <w:rsid w:val="00B238CC"/>
    <w:rsid w:val="00B352A3"/>
    <w:rsid w:val="00B433B0"/>
    <w:rsid w:val="00B4368D"/>
    <w:rsid w:val="00B44381"/>
    <w:rsid w:val="00B4658E"/>
    <w:rsid w:val="00B51866"/>
    <w:rsid w:val="00B532CB"/>
    <w:rsid w:val="00B53828"/>
    <w:rsid w:val="00B74372"/>
    <w:rsid w:val="00B74615"/>
    <w:rsid w:val="00B75F6D"/>
    <w:rsid w:val="00B81392"/>
    <w:rsid w:val="00B8242C"/>
    <w:rsid w:val="00B83D59"/>
    <w:rsid w:val="00B84FB8"/>
    <w:rsid w:val="00B8516F"/>
    <w:rsid w:val="00B858FC"/>
    <w:rsid w:val="00B85FA8"/>
    <w:rsid w:val="00BA1DC4"/>
    <w:rsid w:val="00BB246A"/>
    <w:rsid w:val="00BC1439"/>
    <w:rsid w:val="00BD154F"/>
    <w:rsid w:val="00BD3E9C"/>
    <w:rsid w:val="00BD68BA"/>
    <w:rsid w:val="00BE1A6E"/>
    <w:rsid w:val="00BF2E24"/>
    <w:rsid w:val="00BF4875"/>
    <w:rsid w:val="00BF502A"/>
    <w:rsid w:val="00C0355D"/>
    <w:rsid w:val="00C07F59"/>
    <w:rsid w:val="00C1240E"/>
    <w:rsid w:val="00C1377B"/>
    <w:rsid w:val="00C149B7"/>
    <w:rsid w:val="00C2011C"/>
    <w:rsid w:val="00C22254"/>
    <w:rsid w:val="00C26EBF"/>
    <w:rsid w:val="00C30765"/>
    <w:rsid w:val="00C331F4"/>
    <w:rsid w:val="00C35E85"/>
    <w:rsid w:val="00C40330"/>
    <w:rsid w:val="00C45680"/>
    <w:rsid w:val="00C463F9"/>
    <w:rsid w:val="00C50E0B"/>
    <w:rsid w:val="00C5134A"/>
    <w:rsid w:val="00C5541C"/>
    <w:rsid w:val="00C60020"/>
    <w:rsid w:val="00C71EE2"/>
    <w:rsid w:val="00C85B61"/>
    <w:rsid w:val="00C85EB2"/>
    <w:rsid w:val="00C90DB0"/>
    <w:rsid w:val="00C918AA"/>
    <w:rsid w:val="00CA1676"/>
    <w:rsid w:val="00CA1B9C"/>
    <w:rsid w:val="00CA20F4"/>
    <w:rsid w:val="00CA23A0"/>
    <w:rsid w:val="00CA2AAE"/>
    <w:rsid w:val="00CB1A3A"/>
    <w:rsid w:val="00CB22AD"/>
    <w:rsid w:val="00CB2DC5"/>
    <w:rsid w:val="00CB72A8"/>
    <w:rsid w:val="00CC26EE"/>
    <w:rsid w:val="00CC356D"/>
    <w:rsid w:val="00CD0C06"/>
    <w:rsid w:val="00CD1A5F"/>
    <w:rsid w:val="00CF3824"/>
    <w:rsid w:val="00CF4D30"/>
    <w:rsid w:val="00CF5980"/>
    <w:rsid w:val="00D0208D"/>
    <w:rsid w:val="00D024DF"/>
    <w:rsid w:val="00D02BF3"/>
    <w:rsid w:val="00D054F7"/>
    <w:rsid w:val="00D0574C"/>
    <w:rsid w:val="00D24DCD"/>
    <w:rsid w:val="00D25AE0"/>
    <w:rsid w:val="00D3136B"/>
    <w:rsid w:val="00D31925"/>
    <w:rsid w:val="00D34297"/>
    <w:rsid w:val="00D4191C"/>
    <w:rsid w:val="00D45A70"/>
    <w:rsid w:val="00D45EEA"/>
    <w:rsid w:val="00D61D0D"/>
    <w:rsid w:val="00D65135"/>
    <w:rsid w:val="00D7055F"/>
    <w:rsid w:val="00D745D3"/>
    <w:rsid w:val="00D80CA4"/>
    <w:rsid w:val="00D8264E"/>
    <w:rsid w:val="00D928AD"/>
    <w:rsid w:val="00DB2B9D"/>
    <w:rsid w:val="00DB2D4D"/>
    <w:rsid w:val="00DB641F"/>
    <w:rsid w:val="00DC08D6"/>
    <w:rsid w:val="00DC0F38"/>
    <w:rsid w:val="00DC2431"/>
    <w:rsid w:val="00DC5D3D"/>
    <w:rsid w:val="00DD0A3B"/>
    <w:rsid w:val="00DD1027"/>
    <w:rsid w:val="00DD2935"/>
    <w:rsid w:val="00DE0CEB"/>
    <w:rsid w:val="00DE4DD9"/>
    <w:rsid w:val="00DE6C5A"/>
    <w:rsid w:val="00DF488E"/>
    <w:rsid w:val="00DF631E"/>
    <w:rsid w:val="00DF6A80"/>
    <w:rsid w:val="00DF7CAD"/>
    <w:rsid w:val="00E014B8"/>
    <w:rsid w:val="00E03F0C"/>
    <w:rsid w:val="00E1213F"/>
    <w:rsid w:val="00E1243D"/>
    <w:rsid w:val="00E14AB3"/>
    <w:rsid w:val="00E1663D"/>
    <w:rsid w:val="00E21055"/>
    <w:rsid w:val="00E27062"/>
    <w:rsid w:val="00E311CD"/>
    <w:rsid w:val="00E314B8"/>
    <w:rsid w:val="00E32C48"/>
    <w:rsid w:val="00E330D4"/>
    <w:rsid w:val="00E409DE"/>
    <w:rsid w:val="00E514F9"/>
    <w:rsid w:val="00E568D0"/>
    <w:rsid w:val="00E6604F"/>
    <w:rsid w:val="00E71E31"/>
    <w:rsid w:val="00E737D5"/>
    <w:rsid w:val="00E80000"/>
    <w:rsid w:val="00E874E9"/>
    <w:rsid w:val="00E92D28"/>
    <w:rsid w:val="00EB3DE1"/>
    <w:rsid w:val="00EB43F1"/>
    <w:rsid w:val="00EB44F4"/>
    <w:rsid w:val="00EB7F9F"/>
    <w:rsid w:val="00ED6CAC"/>
    <w:rsid w:val="00EE45DE"/>
    <w:rsid w:val="00EE4A01"/>
    <w:rsid w:val="00EF3C12"/>
    <w:rsid w:val="00EF7384"/>
    <w:rsid w:val="00F059BA"/>
    <w:rsid w:val="00F0683B"/>
    <w:rsid w:val="00F068D1"/>
    <w:rsid w:val="00F06DDF"/>
    <w:rsid w:val="00F12162"/>
    <w:rsid w:val="00F1243D"/>
    <w:rsid w:val="00F14213"/>
    <w:rsid w:val="00F14D52"/>
    <w:rsid w:val="00F17D3D"/>
    <w:rsid w:val="00F23E17"/>
    <w:rsid w:val="00F242F2"/>
    <w:rsid w:val="00F34C2C"/>
    <w:rsid w:val="00F34D2B"/>
    <w:rsid w:val="00F3662E"/>
    <w:rsid w:val="00F431A4"/>
    <w:rsid w:val="00F45F65"/>
    <w:rsid w:val="00F466D1"/>
    <w:rsid w:val="00F502C0"/>
    <w:rsid w:val="00F55F58"/>
    <w:rsid w:val="00F573AB"/>
    <w:rsid w:val="00F62345"/>
    <w:rsid w:val="00F62E06"/>
    <w:rsid w:val="00F64B8B"/>
    <w:rsid w:val="00F74356"/>
    <w:rsid w:val="00F7620A"/>
    <w:rsid w:val="00F77AD5"/>
    <w:rsid w:val="00F84955"/>
    <w:rsid w:val="00F85E48"/>
    <w:rsid w:val="00F85F96"/>
    <w:rsid w:val="00F900DA"/>
    <w:rsid w:val="00F911FA"/>
    <w:rsid w:val="00F917F7"/>
    <w:rsid w:val="00F94B8C"/>
    <w:rsid w:val="00F94C4E"/>
    <w:rsid w:val="00F94CB2"/>
    <w:rsid w:val="00F9677D"/>
    <w:rsid w:val="00FA7B4F"/>
    <w:rsid w:val="00FB0175"/>
    <w:rsid w:val="00FC0A19"/>
    <w:rsid w:val="00FC1125"/>
    <w:rsid w:val="00FC41DB"/>
    <w:rsid w:val="00FC5668"/>
    <w:rsid w:val="00FD1A53"/>
    <w:rsid w:val="00FE1438"/>
    <w:rsid w:val="00FF06EC"/>
    <w:rsid w:val="00FF0C82"/>
    <w:rsid w:val="00FF49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C141"/>
  <w15:docId w15:val="{FE9FA549-9552-44D2-A1D9-12E1309B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26C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026C5"/>
    <w:pPr>
      <w:keepNext/>
      <w:spacing w:before="240" w:after="240"/>
      <w:outlineLvl w:val="0"/>
    </w:pPr>
    <w:rPr>
      <w:rFonts w:ascii="B Nazanin" w:hAnsi="B Nazanin"/>
      <w:b/>
      <w:bCs/>
      <w:kern w:val="32"/>
      <w:sz w:val="32"/>
      <w:szCs w:val="32"/>
    </w:rPr>
  </w:style>
  <w:style w:type="paragraph" w:styleId="Heading2">
    <w:name w:val="heading 2"/>
    <w:basedOn w:val="Normal"/>
    <w:next w:val="Normal"/>
    <w:link w:val="Heading2Char"/>
    <w:uiPriority w:val="9"/>
    <w:qFormat/>
    <w:rsid w:val="007026C5"/>
    <w:pPr>
      <w:keepNext/>
      <w:spacing w:line="480" w:lineRule="auto"/>
      <w:ind w:firstLine="720"/>
      <w:outlineLvl w:val="1"/>
    </w:pPr>
    <w:rPr>
      <w:b/>
      <w:bCs/>
    </w:rPr>
  </w:style>
  <w:style w:type="paragraph" w:styleId="Heading3">
    <w:name w:val="heading 3"/>
    <w:basedOn w:val="Normal"/>
    <w:next w:val="Normal"/>
    <w:link w:val="Heading3Char"/>
    <w:uiPriority w:val="9"/>
    <w:unhideWhenUsed/>
    <w:qFormat/>
    <w:rsid w:val="007026C5"/>
    <w:pPr>
      <w:keepNext/>
      <w:keepLines/>
      <w:bidi/>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Heading4">
    <w:name w:val="heading 4"/>
    <w:basedOn w:val="Normal"/>
    <w:next w:val="Normal"/>
    <w:link w:val="Heading4Char"/>
    <w:uiPriority w:val="9"/>
    <w:semiHidden/>
    <w:unhideWhenUsed/>
    <w:qFormat/>
    <w:rsid w:val="007026C5"/>
    <w:pPr>
      <w:keepNext/>
      <w:keepLines/>
      <w:bidi/>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uiPriority w:val="9"/>
    <w:semiHidden/>
    <w:unhideWhenUsed/>
    <w:qFormat/>
    <w:rsid w:val="007026C5"/>
    <w:pPr>
      <w:keepNext/>
      <w:keepLines/>
      <w:bidi/>
      <w:spacing w:before="200" w:line="276" w:lineRule="auto"/>
      <w:outlineLvl w:val="4"/>
    </w:pPr>
    <w:rPr>
      <w:rFonts w:asciiTheme="majorHAnsi" w:eastAsiaTheme="majorEastAsia" w:hAnsiTheme="majorHAnsi" w:cstheme="majorBidi"/>
      <w:color w:val="243F60" w:themeColor="accent1" w:themeShade="7F"/>
      <w:sz w:val="22"/>
      <w:szCs w:val="22"/>
    </w:rPr>
  </w:style>
  <w:style w:type="paragraph" w:styleId="Heading6">
    <w:name w:val="heading 6"/>
    <w:basedOn w:val="Normal"/>
    <w:next w:val="Normal"/>
    <w:link w:val="Heading6Char"/>
    <w:uiPriority w:val="9"/>
    <w:semiHidden/>
    <w:unhideWhenUsed/>
    <w:qFormat/>
    <w:rsid w:val="007026C5"/>
    <w:pPr>
      <w:keepNext/>
      <w:keepLines/>
      <w:bidi/>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Heading7">
    <w:name w:val="heading 7"/>
    <w:basedOn w:val="Normal"/>
    <w:next w:val="Normal"/>
    <w:link w:val="Heading7Char"/>
    <w:uiPriority w:val="9"/>
    <w:semiHidden/>
    <w:unhideWhenUsed/>
    <w:qFormat/>
    <w:rsid w:val="007026C5"/>
    <w:pPr>
      <w:keepNext/>
      <w:keepLines/>
      <w:bidi/>
      <w:spacing w:before="200" w:line="276" w:lineRule="auto"/>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semiHidden/>
    <w:unhideWhenUsed/>
    <w:qFormat/>
    <w:rsid w:val="007026C5"/>
    <w:pPr>
      <w:keepNext/>
      <w:keepLines/>
      <w:bidi/>
      <w:spacing w:before="20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026C5"/>
    <w:pPr>
      <w:keepNext/>
      <w:keepLines/>
      <w:bidi/>
      <w:spacing w:before="20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26C5"/>
    <w:rPr>
      <w:rFonts w:ascii="B Nazanin" w:eastAsia="Times New Roman" w:hAnsi="B Nazanin" w:cs="Times New Roman"/>
      <w:b/>
      <w:bCs/>
      <w:kern w:val="32"/>
      <w:sz w:val="32"/>
      <w:szCs w:val="32"/>
    </w:rPr>
  </w:style>
  <w:style w:type="character" w:customStyle="1" w:styleId="Heading2Char">
    <w:name w:val="Heading 2 Char"/>
    <w:basedOn w:val="DefaultParagraphFont"/>
    <w:link w:val="Heading2"/>
    <w:uiPriority w:val="9"/>
    <w:rsid w:val="007026C5"/>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7026C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026C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026C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026C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026C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026C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026C5"/>
    <w:rPr>
      <w:rFonts w:asciiTheme="majorHAnsi" w:eastAsiaTheme="majorEastAsia" w:hAnsiTheme="majorHAnsi" w:cstheme="majorBidi"/>
      <w:i/>
      <w:iCs/>
      <w:color w:val="404040" w:themeColor="text1" w:themeTint="BF"/>
      <w:sz w:val="20"/>
      <w:szCs w:val="20"/>
    </w:rPr>
  </w:style>
  <w:style w:type="paragraph" w:styleId="Footer">
    <w:name w:val="footer"/>
    <w:basedOn w:val="Normal"/>
    <w:link w:val="FooterChar"/>
    <w:uiPriority w:val="99"/>
    <w:rsid w:val="007026C5"/>
    <w:pPr>
      <w:tabs>
        <w:tab w:val="center" w:pos="4320"/>
        <w:tab w:val="right" w:pos="8640"/>
      </w:tabs>
    </w:pPr>
  </w:style>
  <w:style w:type="character" w:customStyle="1" w:styleId="FooterChar">
    <w:name w:val="Footer Char"/>
    <w:basedOn w:val="DefaultParagraphFont"/>
    <w:link w:val="Footer"/>
    <w:uiPriority w:val="99"/>
    <w:rsid w:val="007026C5"/>
    <w:rPr>
      <w:rFonts w:ascii="Times New Roman" w:eastAsia="Times New Roman" w:hAnsi="Times New Roman" w:cs="Times New Roman"/>
      <w:sz w:val="24"/>
      <w:szCs w:val="24"/>
    </w:rPr>
  </w:style>
  <w:style w:type="character" w:styleId="PageNumber">
    <w:name w:val="page number"/>
    <w:basedOn w:val="DefaultParagraphFont"/>
    <w:rsid w:val="007026C5"/>
  </w:style>
  <w:style w:type="paragraph" w:styleId="ListParagraph">
    <w:name w:val="List Paragraph"/>
    <w:basedOn w:val="Normal"/>
    <w:uiPriority w:val="34"/>
    <w:qFormat/>
    <w:rsid w:val="007026C5"/>
    <w:pPr>
      <w:spacing w:after="200" w:line="276" w:lineRule="auto"/>
      <w:ind w:left="720"/>
      <w:contextualSpacing/>
    </w:pPr>
    <w:rPr>
      <w:rFonts w:ascii="Calibri" w:eastAsia="Calibri" w:hAnsi="Calibri" w:cs="Arial"/>
      <w:sz w:val="22"/>
      <w:szCs w:val="22"/>
    </w:rPr>
  </w:style>
  <w:style w:type="paragraph" w:styleId="FootnoteText">
    <w:name w:val="footnote text"/>
    <w:basedOn w:val="Normal"/>
    <w:link w:val="FootnoteTextChar"/>
    <w:uiPriority w:val="99"/>
    <w:rsid w:val="007026C5"/>
    <w:rPr>
      <w:sz w:val="20"/>
      <w:szCs w:val="20"/>
    </w:rPr>
  </w:style>
  <w:style w:type="character" w:customStyle="1" w:styleId="FootnoteTextChar">
    <w:name w:val="Footnote Text Char"/>
    <w:basedOn w:val="DefaultParagraphFont"/>
    <w:link w:val="FootnoteText"/>
    <w:uiPriority w:val="99"/>
    <w:rsid w:val="007026C5"/>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026C5"/>
    <w:rPr>
      <w:vertAlign w:val="superscript"/>
    </w:rPr>
  </w:style>
  <w:style w:type="paragraph" w:styleId="Header">
    <w:name w:val="header"/>
    <w:basedOn w:val="Normal"/>
    <w:link w:val="HeaderChar"/>
    <w:uiPriority w:val="99"/>
    <w:rsid w:val="007026C5"/>
    <w:pPr>
      <w:tabs>
        <w:tab w:val="center" w:pos="4680"/>
        <w:tab w:val="right" w:pos="9360"/>
      </w:tabs>
    </w:pPr>
  </w:style>
  <w:style w:type="character" w:customStyle="1" w:styleId="HeaderChar">
    <w:name w:val="Header Char"/>
    <w:basedOn w:val="DefaultParagraphFont"/>
    <w:link w:val="Header"/>
    <w:uiPriority w:val="99"/>
    <w:rsid w:val="007026C5"/>
    <w:rPr>
      <w:rFonts w:ascii="Times New Roman" w:eastAsia="Times New Roman" w:hAnsi="Times New Roman" w:cs="Times New Roman"/>
      <w:sz w:val="24"/>
      <w:szCs w:val="24"/>
    </w:rPr>
  </w:style>
  <w:style w:type="paragraph" w:customStyle="1" w:styleId="StyleHeading1Latin14pt">
    <w:name w:val="Style Heading 1 + (Latin) 14 pt"/>
    <w:basedOn w:val="Heading1"/>
    <w:rsid w:val="007026C5"/>
    <w:rPr>
      <w:sz w:val="28"/>
    </w:rPr>
  </w:style>
  <w:style w:type="paragraph" w:styleId="TOCHeading">
    <w:name w:val="TOC Heading"/>
    <w:basedOn w:val="Heading1"/>
    <w:next w:val="Normal"/>
    <w:uiPriority w:val="39"/>
    <w:semiHidden/>
    <w:unhideWhenUsed/>
    <w:qFormat/>
    <w:rsid w:val="007026C5"/>
    <w:pPr>
      <w:keepLines/>
      <w:spacing w:before="480" w:after="0" w:line="276" w:lineRule="auto"/>
      <w:outlineLvl w:val="9"/>
    </w:pPr>
    <w:rPr>
      <w:rFonts w:ascii="Cambria" w:hAnsi="Cambria"/>
      <w:color w:val="365F91"/>
      <w:kern w:val="0"/>
      <w:sz w:val="28"/>
      <w:szCs w:val="28"/>
    </w:rPr>
  </w:style>
  <w:style w:type="paragraph" w:styleId="TOC1">
    <w:name w:val="toc 1"/>
    <w:basedOn w:val="Normal"/>
    <w:next w:val="Normal"/>
    <w:autoRedefine/>
    <w:uiPriority w:val="39"/>
    <w:rsid w:val="007026C5"/>
  </w:style>
  <w:style w:type="character" w:styleId="Hyperlink">
    <w:name w:val="Hyperlink"/>
    <w:basedOn w:val="DefaultParagraphFont"/>
    <w:uiPriority w:val="99"/>
    <w:unhideWhenUsed/>
    <w:rsid w:val="007026C5"/>
    <w:rPr>
      <w:color w:val="0000FF"/>
      <w:u w:val="single"/>
    </w:rPr>
  </w:style>
  <w:style w:type="paragraph" w:styleId="BalloonText">
    <w:name w:val="Balloon Text"/>
    <w:basedOn w:val="Normal"/>
    <w:link w:val="BalloonTextChar"/>
    <w:uiPriority w:val="99"/>
    <w:rsid w:val="007026C5"/>
    <w:rPr>
      <w:rFonts w:ascii="Tahoma" w:hAnsi="Tahoma" w:cs="Tahoma"/>
      <w:sz w:val="16"/>
      <w:szCs w:val="16"/>
    </w:rPr>
  </w:style>
  <w:style w:type="character" w:customStyle="1" w:styleId="BalloonTextChar">
    <w:name w:val="Balloon Text Char"/>
    <w:basedOn w:val="DefaultParagraphFont"/>
    <w:link w:val="BalloonText"/>
    <w:uiPriority w:val="99"/>
    <w:rsid w:val="007026C5"/>
    <w:rPr>
      <w:rFonts w:ascii="Tahoma" w:eastAsia="Times New Roman" w:hAnsi="Tahoma" w:cs="Tahoma"/>
      <w:sz w:val="16"/>
      <w:szCs w:val="16"/>
    </w:rPr>
  </w:style>
  <w:style w:type="paragraph" w:customStyle="1" w:styleId="msolistparagraph0">
    <w:name w:val="msolistparagraph"/>
    <w:basedOn w:val="Normal"/>
    <w:rsid w:val="007026C5"/>
    <w:pPr>
      <w:spacing w:after="200" w:line="276" w:lineRule="auto"/>
      <w:ind w:left="720"/>
      <w:contextualSpacing/>
    </w:pPr>
    <w:rPr>
      <w:rFonts w:ascii="Calibri" w:eastAsia="Calibri" w:hAnsi="Calibri" w:cs="Arial"/>
      <w:sz w:val="22"/>
      <w:szCs w:val="22"/>
    </w:rPr>
  </w:style>
  <w:style w:type="paragraph" w:styleId="NoSpacing">
    <w:name w:val="No Spacing"/>
    <w:link w:val="NoSpacingChar"/>
    <w:uiPriority w:val="1"/>
    <w:qFormat/>
    <w:rsid w:val="007026C5"/>
    <w:pPr>
      <w:spacing w:after="0" w:line="240" w:lineRule="auto"/>
    </w:pPr>
    <w:rPr>
      <w:rFonts w:ascii="Calibri" w:eastAsia="Calibri" w:hAnsi="Calibri" w:cs="Arial"/>
    </w:rPr>
  </w:style>
  <w:style w:type="character" w:customStyle="1" w:styleId="yiv680691592fullpost">
    <w:name w:val="yiv680691592fullpost"/>
    <w:basedOn w:val="DefaultParagraphFont"/>
    <w:rsid w:val="007026C5"/>
  </w:style>
  <w:style w:type="character" w:customStyle="1" w:styleId="citation">
    <w:name w:val="citation"/>
    <w:basedOn w:val="DefaultParagraphFont"/>
    <w:rsid w:val="007026C5"/>
  </w:style>
  <w:style w:type="character" w:customStyle="1" w:styleId="reference-accessdate">
    <w:name w:val="reference-accessdate"/>
    <w:basedOn w:val="DefaultParagraphFont"/>
    <w:rsid w:val="007026C5"/>
  </w:style>
  <w:style w:type="table" w:styleId="TableGrid">
    <w:name w:val="Table Grid"/>
    <w:basedOn w:val="TableNormal"/>
    <w:uiPriority w:val="59"/>
    <w:rsid w:val="007026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7026C5"/>
    <w:pPr>
      <w:spacing w:before="100" w:beforeAutospacing="1" w:after="100" w:afterAutospacing="1"/>
    </w:pPr>
    <w:rPr>
      <w:lang w:bidi="fa-IR"/>
    </w:rPr>
  </w:style>
  <w:style w:type="table" w:styleId="LightList-Accent3">
    <w:name w:val="Light List Accent 3"/>
    <w:basedOn w:val="TableNormal"/>
    <w:uiPriority w:val="61"/>
    <w:rsid w:val="007026C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7026C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customStyle="1" w:styleId="LightList-Accent11">
    <w:name w:val="Light List - Accent 11"/>
    <w:basedOn w:val="TableNormal"/>
    <w:uiPriority w:val="61"/>
    <w:rsid w:val="007026C5"/>
    <w:pPr>
      <w:spacing w:after="0" w:line="240" w:lineRule="auto"/>
    </w:pPr>
    <w:rPr>
      <w:lang w:bidi="fa-I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hps">
    <w:name w:val="hps"/>
    <w:basedOn w:val="DefaultParagraphFont"/>
    <w:rsid w:val="007026C5"/>
  </w:style>
  <w:style w:type="table" w:customStyle="1" w:styleId="LightShading1">
    <w:name w:val="Light Shading1"/>
    <w:basedOn w:val="TableNormal"/>
    <w:uiPriority w:val="60"/>
    <w:rsid w:val="007026C5"/>
    <w:pPr>
      <w:spacing w:before="100" w:beforeAutospacing="1" w:after="0" w:afterAutospacing="1" w:line="240" w:lineRule="auto"/>
      <w:ind w:firstLine="288"/>
    </w:pPr>
    <w:rPr>
      <w:rFonts w:ascii="Segoe UI Symbol" w:hAnsi="Segoe UI Symbol" w:cs="B Zar"/>
      <w:color w:val="000000" w:themeColor="text1" w:themeShade="BF"/>
      <w:sz w:val="28"/>
      <w:szCs w:val="2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7026C5"/>
    <w:pPr>
      <w:spacing w:after="0" w:line="240" w:lineRule="auto"/>
    </w:pPr>
    <w:rPr>
      <w:color w:val="365F91" w:themeColor="accent1" w:themeShade="BF"/>
      <w:lang w:bidi="fa-IR"/>
    </w:rPr>
    <w:tblPr>
      <w:tblStyleRowBandSize w:val="1"/>
      <w:tblStyleColBandSize w:val="1"/>
      <w:tblBorders>
        <w:top w:val="single" w:sz="8" w:space="0" w:color="4F81BD" w:themeColor="accent1"/>
        <w:bottom w:val="single" w:sz="8" w:space="0" w:color="4F81BD" w:themeColor="accent1"/>
      </w:tblBorders>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MediumList21">
    <w:name w:val="Medium List 21"/>
    <w:basedOn w:val="TableNormal"/>
    <w:uiPriority w:val="66"/>
    <w:rsid w:val="007026C5"/>
    <w:pPr>
      <w:spacing w:beforeAutospacing="1" w:after="0" w:afterAutospacing="1" w:line="240" w:lineRule="auto"/>
      <w:ind w:firstLine="288"/>
    </w:pPr>
    <w:rPr>
      <w:rFonts w:asciiTheme="majorHAnsi" w:eastAsiaTheme="majorEastAsia" w:hAnsiTheme="majorHAnsi" w:cstheme="majorBidi"/>
      <w:color w:val="000000" w:themeColor="text1"/>
      <w:sz w:val="28"/>
      <w:szCs w:val="28"/>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3">
    <w:name w:val="Medium List 1 Accent 3"/>
    <w:basedOn w:val="TableNormal"/>
    <w:uiPriority w:val="65"/>
    <w:rsid w:val="007026C5"/>
    <w:pPr>
      <w:spacing w:after="0" w:line="240" w:lineRule="auto"/>
    </w:pPr>
    <w:rPr>
      <w:rFonts w:ascii="SimHei" w:hAnsi="SimHei" w:cs="B Zar"/>
      <w:color w:val="000000" w:themeColor="text1"/>
      <w:sz w:val="28"/>
      <w:szCs w:val="28"/>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customStyle="1" w:styleId="LightShading2">
    <w:name w:val="Light Shading2"/>
    <w:basedOn w:val="TableNormal"/>
    <w:uiPriority w:val="60"/>
    <w:rsid w:val="007026C5"/>
    <w:pPr>
      <w:spacing w:before="100" w:beforeAutospacing="1" w:after="0" w:afterAutospacing="1" w:line="240" w:lineRule="auto"/>
      <w:ind w:firstLine="288"/>
    </w:pPr>
    <w:rPr>
      <w:rFonts w:ascii="Segoe UI Symbol" w:hAnsi="Segoe UI Symbol" w:cs="B Zar"/>
      <w:color w:val="000000" w:themeColor="text1" w:themeShade="BF"/>
      <w:sz w:val="28"/>
      <w:szCs w:val="2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3">
    <w:name w:val="Light Shading3"/>
    <w:basedOn w:val="TableNormal"/>
    <w:uiPriority w:val="60"/>
    <w:rsid w:val="007026C5"/>
    <w:pPr>
      <w:spacing w:before="100" w:beforeAutospacing="1" w:after="0" w:afterAutospacing="1" w:line="240" w:lineRule="auto"/>
      <w:ind w:firstLine="288"/>
    </w:pPr>
    <w:rPr>
      <w:rFonts w:ascii="Segoe UI Symbol" w:hAnsi="Segoe UI Symbol" w:cs="B Zar"/>
      <w:color w:val="000000" w:themeColor="text1" w:themeShade="BF"/>
      <w:sz w:val="28"/>
      <w:szCs w:val="28"/>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3">
    <w:name w:val="Light Grid Accent 3"/>
    <w:basedOn w:val="TableNormal"/>
    <w:uiPriority w:val="62"/>
    <w:rsid w:val="007026C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LightGrid1">
    <w:name w:val="Light Grid1"/>
    <w:basedOn w:val="TableNormal"/>
    <w:uiPriority w:val="62"/>
    <w:rsid w:val="007026C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Title">
    <w:name w:val="Title"/>
    <w:basedOn w:val="Normal"/>
    <w:next w:val="Normal"/>
    <w:link w:val="TitleChar"/>
    <w:uiPriority w:val="10"/>
    <w:qFormat/>
    <w:rsid w:val="007026C5"/>
    <w:pPr>
      <w:pBdr>
        <w:bottom w:val="single" w:sz="8" w:space="4" w:color="4F81BD" w:themeColor="accent1"/>
      </w:pBdr>
      <w:bidi/>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26C5"/>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026C5"/>
    <w:pPr>
      <w:numPr>
        <w:ilvl w:val="1"/>
      </w:numPr>
      <w:bidi/>
      <w:spacing w:after="200" w:line="276" w:lineRule="auto"/>
      <w:jc w:val="right"/>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7026C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7026C5"/>
    <w:rPr>
      <w:b/>
      <w:bCs/>
    </w:rPr>
  </w:style>
  <w:style w:type="character" w:styleId="Emphasis">
    <w:name w:val="Emphasis"/>
    <w:uiPriority w:val="20"/>
    <w:qFormat/>
    <w:rsid w:val="007026C5"/>
    <w:rPr>
      <w:i/>
      <w:iCs/>
    </w:rPr>
  </w:style>
  <w:style w:type="paragraph" w:styleId="Quote">
    <w:name w:val="Quote"/>
    <w:basedOn w:val="Normal"/>
    <w:next w:val="Normal"/>
    <w:link w:val="QuoteChar"/>
    <w:uiPriority w:val="29"/>
    <w:qFormat/>
    <w:rsid w:val="007026C5"/>
    <w:pPr>
      <w:bidi/>
      <w:spacing w:after="200" w:line="276" w:lineRule="auto"/>
    </w:pPr>
    <w:rPr>
      <w:rFonts w:asciiTheme="minorHAnsi" w:eastAsiaTheme="minorHAnsi" w:hAnsiTheme="minorHAnsi" w:cstheme="minorBidi"/>
      <w:i/>
      <w:iCs/>
      <w:color w:val="000000" w:themeColor="text1"/>
      <w:sz w:val="22"/>
      <w:szCs w:val="22"/>
    </w:rPr>
  </w:style>
  <w:style w:type="character" w:customStyle="1" w:styleId="QuoteChar">
    <w:name w:val="Quote Char"/>
    <w:basedOn w:val="DefaultParagraphFont"/>
    <w:link w:val="Quote"/>
    <w:uiPriority w:val="29"/>
    <w:rsid w:val="007026C5"/>
    <w:rPr>
      <w:i/>
      <w:iCs/>
      <w:color w:val="000000" w:themeColor="text1"/>
    </w:rPr>
  </w:style>
  <w:style w:type="paragraph" w:styleId="IntenseQuote">
    <w:name w:val="Intense Quote"/>
    <w:basedOn w:val="Normal"/>
    <w:next w:val="Normal"/>
    <w:link w:val="IntenseQuoteChar"/>
    <w:uiPriority w:val="30"/>
    <w:qFormat/>
    <w:rsid w:val="007026C5"/>
    <w:pPr>
      <w:pBdr>
        <w:bottom w:val="single" w:sz="4" w:space="4" w:color="4F81BD" w:themeColor="accent1"/>
      </w:pBdr>
      <w:bidi/>
      <w:spacing w:before="200" w:after="280" w:line="276" w:lineRule="auto"/>
      <w:ind w:left="936" w:right="936"/>
    </w:pPr>
    <w:rPr>
      <w:rFonts w:asciiTheme="minorHAnsi" w:eastAsiaTheme="minorHAnsi" w:hAnsiTheme="minorHAnsi" w:cstheme="minorBidi"/>
      <w:b/>
      <w:bCs/>
      <w:i/>
      <w:iCs/>
      <w:color w:val="4F81BD" w:themeColor="accent1"/>
      <w:sz w:val="22"/>
      <w:szCs w:val="22"/>
    </w:rPr>
  </w:style>
  <w:style w:type="character" w:customStyle="1" w:styleId="IntenseQuoteChar">
    <w:name w:val="Intense Quote Char"/>
    <w:basedOn w:val="DefaultParagraphFont"/>
    <w:link w:val="IntenseQuote"/>
    <w:uiPriority w:val="30"/>
    <w:rsid w:val="007026C5"/>
    <w:rPr>
      <w:b/>
      <w:bCs/>
      <w:i/>
      <w:iCs/>
      <w:color w:val="4F81BD" w:themeColor="accent1"/>
    </w:rPr>
  </w:style>
  <w:style w:type="character" w:styleId="SubtleEmphasis">
    <w:name w:val="Subtle Emphasis"/>
    <w:uiPriority w:val="19"/>
    <w:qFormat/>
    <w:rsid w:val="007026C5"/>
    <w:rPr>
      <w:i/>
      <w:iCs/>
      <w:color w:val="808080" w:themeColor="text1" w:themeTint="7F"/>
    </w:rPr>
  </w:style>
  <w:style w:type="character" w:styleId="IntenseEmphasis">
    <w:name w:val="Intense Emphasis"/>
    <w:uiPriority w:val="21"/>
    <w:qFormat/>
    <w:rsid w:val="007026C5"/>
    <w:rPr>
      <w:b/>
      <w:bCs/>
      <w:i/>
      <w:iCs/>
      <w:color w:val="4F81BD" w:themeColor="accent1"/>
    </w:rPr>
  </w:style>
  <w:style w:type="character" w:styleId="SubtleReference">
    <w:name w:val="Subtle Reference"/>
    <w:uiPriority w:val="31"/>
    <w:qFormat/>
    <w:rsid w:val="007026C5"/>
    <w:rPr>
      <w:smallCaps/>
      <w:color w:val="C0504D" w:themeColor="accent2"/>
      <w:u w:val="single"/>
    </w:rPr>
  </w:style>
  <w:style w:type="character" w:styleId="IntenseReference">
    <w:name w:val="Intense Reference"/>
    <w:basedOn w:val="DefaultParagraphFont"/>
    <w:uiPriority w:val="32"/>
    <w:qFormat/>
    <w:rsid w:val="007026C5"/>
    <w:rPr>
      <w:b/>
      <w:bCs/>
      <w:smallCaps/>
      <w:color w:val="C0504D" w:themeColor="accent2"/>
      <w:spacing w:val="5"/>
      <w:u w:val="single"/>
    </w:rPr>
  </w:style>
  <w:style w:type="character" w:styleId="BookTitle">
    <w:name w:val="Book Title"/>
    <w:basedOn w:val="DefaultParagraphFont"/>
    <w:uiPriority w:val="33"/>
    <w:qFormat/>
    <w:rsid w:val="007026C5"/>
    <w:rPr>
      <w:b/>
      <w:bCs/>
      <w:smallCaps/>
      <w:spacing w:val="5"/>
    </w:rPr>
  </w:style>
  <w:style w:type="paragraph" w:styleId="Caption">
    <w:name w:val="caption"/>
    <w:basedOn w:val="Normal"/>
    <w:next w:val="Normal"/>
    <w:uiPriority w:val="35"/>
    <w:semiHidden/>
    <w:unhideWhenUsed/>
    <w:qFormat/>
    <w:rsid w:val="007026C5"/>
    <w:pPr>
      <w:bidi/>
      <w:spacing w:after="200"/>
    </w:pPr>
    <w:rPr>
      <w:rFonts w:asciiTheme="minorHAnsi" w:eastAsiaTheme="minorHAnsi" w:hAnsiTheme="minorHAnsi" w:cstheme="minorBidi"/>
      <w:b/>
      <w:bCs/>
      <w:color w:val="4F81BD" w:themeColor="accent1"/>
      <w:sz w:val="18"/>
      <w:szCs w:val="18"/>
    </w:rPr>
  </w:style>
  <w:style w:type="character" w:customStyle="1" w:styleId="NoSpacingChar">
    <w:name w:val="No Spacing Char"/>
    <w:basedOn w:val="DefaultParagraphFont"/>
    <w:link w:val="NoSpacing"/>
    <w:uiPriority w:val="1"/>
    <w:rsid w:val="007026C5"/>
    <w:rPr>
      <w:rFonts w:ascii="Calibri" w:eastAsia="Calibri" w:hAnsi="Calibri" w:cs="Arial"/>
    </w:rPr>
  </w:style>
  <w:style w:type="paragraph" w:customStyle="1" w:styleId="Style1">
    <w:name w:val="Style1"/>
    <w:basedOn w:val="Normal"/>
    <w:rsid w:val="007026C5"/>
    <w:pPr>
      <w:bidi/>
      <w:spacing w:after="200" w:line="276" w:lineRule="auto"/>
    </w:pPr>
    <w:rPr>
      <w:rFonts w:asciiTheme="minorHAnsi" w:eastAsiaTheme="minorHAnsi" w:hAnsiTheme="minorHAnsi" w:cstheme="minorBidi"/>
      <w:sz w:val="22"/>
      <w:szCs w:val="22"/>
      <w:lang w:bidi="fa-IR"/>
    </w:rPr>
  </w:style>
  <w:style w:type="character" w:customStyle="1" w:styleId="shorttext">
    <w:name w:val="short_text"/>
    <w:basedOn w:val="DefaultParagraphFont"/>
    <w:rsid w:val="007026C5"/>
  </w:style>
  <w:style w:type="character" w:customStyle="1" w:styleId="atn">
    <w:name w:val="atn"/>
    <w:basedOn w:val="DefaultParagraphFont"/>
    <w:rsid w:val="007026C5"/>
  </w:style>
  <w:style w:type="table" w:customStyle="1" w:styleId="LightShading4">
    <w:name w:val="Light Shading4"/>
    <w:basedOn w:val="TableNormal"/>
    <w:uiPriority w:val="60"/>
    <w:rsid w:val="007026C5"/>
    <w:pPr>
      <w:spacing w:after="0" w:line="240" w:lineRule="auto"/>
    </w:pPr>
    <w:rPr>
      <w:color w:val="000000" w:themeColor="text1" w:themeShade="BF"/>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List1">
    <w:name w:val="Light List1"/>
    <w:basedOn w:val="TableNormal"/>
    <w:uiPriority w:val="61"/>
    <w:rsid w:val="007026C5"/>
    <w:pPr>
      <w:spacing w:after="0" w:line="240" w:lineRule="auto"/>
    </w:pPr>
    <w:rPr>
      <w:lang w:bidi="fa-I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2">
    <w:name w:val="Light List - Accent 12"/>
    <w:basedOn w:val="TableNormal"/>
    <w:uiPriority w:val="61"/>
    <w:rsid w:val="007026C5"/>
    <w:pPr>
      <w:spacing w:after="0" w:line="240" w:lineRule="auto"/>
    </w:pPr>
    <w:rPr>
      <w:lang w:bidi="fa-I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2">
    <w:name w:val="Light Grid Accent 2"/>
    <w:basedOn w:val="TableNormal"/>
    <w:uiPriority w:val="62"/>
    <w:rsid w:val="007026C5"/>
    <w:pPr>
      <w:spacing w:after="0" w:line="240" w:lineRule="auto"/>
    </w:pPr>
    <w:rPr>
      <w:lang w:bidi="fa-I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FootnoteTextChar1">
    <w:name w:val="Footnote Text Char1"/>
    <w:basedOn w:val="DefaultParagraphFont"/>
    <w:uiPriority w:val="99"/>
    <w:semiHidden/>
    <w:rsid w:val="009F2D33"/>
    <w:rPr>
      <w:sz w:val="20"/>
      <w:szCs w:val="20"/>
    </w:rPr>
  </w:style>
  <w:style w:type="character" w:customStyle="1" w:styleId="uabb-heading-text">
    <w:name w:val="uabb-heading-text"/>
    <w:basedOn w:val="DefaultParagraphFont"/>
    <w:rsid w:val="008F7B37"/>
  </w:style>
  <w:style w:type="character" w:styleId="CommentReference">
    <w:name w:val="annotation reference"/>
    <w:basedOn w:val="DefaultParagraphFont"/>
    <w:uiPriority w:val="99"/>
    <w:semiHidden/>
    <w:unhideWhenUsed/>
    <w:rsid w:val="006717E6"/>
    <w:rPr>
      <w:sz w:val="16"/>
      <w:szCs w:val="16"/>
    </w:rPr>
  </w:style>
  <w:style w:type="paragraph" w:styleId="CommentText">
    <w:name w:val="annotation text"/>
    <w:basedOn w:val="Normal"/>
    <w:link w:val="CommentTextChar"/>
    <w:uiPriority w:val="99"/>
    <w:semiHidden/>
    <w:unhideWhenUsed/>
    <w:rsid w:val="006717E6"/>
    <w:rPr>
      <w:sz w:val="20"/>
      <w:szCs w:val="20"/>
    </w:rPr>
  </w:style>
  <w:style w:type="character" w:customStyle="1" w:styleId="CommentTextChar">
    <w:name w:val="Comment Text Char"/>
    <w:basedOn w:val="DefaultParagraphFont"/>
    <w:link w:val="CommentText"/>
    <w:uiPriority w:val="99"/>
    <w:semiHidden/>
    <w:rsid w:val="006717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717E6"/>
    <w:rPr>
      <w:b/>
      <w:bCs/>
    </w:rPr>
  </w:style>
  <w:style w:type="character" w:customStyle="1" w:styleId="CommentSubjectChar">
    <w:name w:val="Comment Subject Char"/>
    <w:basedOn w:val="CommentTextChar"/>
    <w:link w:val="CommentSubject"/>
    <w:uiPriority w:val="99"/>
    <w:semiHidden/>
    <w:rsid w:val="006717E6"/>
    <w:rPr>
      <w:rFonts w:ascii="Times New Roman" w:eastAsia="Times New Roman" w:hAnsi="Times New Roman" w:cs="Times New Roman"/>
      <w:b/>
      <w:bCs/>
      <w:sz w:val="20"/>
      <w:szCs w:val="20"/>
    </w:rPr>
  </w:style>
  <w:style w:type="paragraph" w:styleId="EndnoteText">
    <w:name w:val="endnote text"/>
    <w:basedOn w:val="Normal"/>
    <w:link w:val="EndnoteTextChar"/>
    <w:uiPriority w:val="99"/>
    <w:semiHidden/>
    <w:unhideWhenUsed/>
    <w:rsid w:val="006717E6"/>
    <w:rPr>
      <w:sz w:val="20"/>
      <w:szCs w:val="20"/>
    </w:rPr>
  </w:style>
  <w:style w:type="character" w:customStyle="1" w:styleId="EndnoteTextChar">
    <w:name w:val="Endnote Text Char"/>
    <w:basedOn w:val="DefaultParagraphFont"/>
    <w:link w:val="EndnoteText"/>
    <w:uiPriority w:val="99"/>
    <w:semiHidden/>
    <w:rsid w:val="006717E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6717E6"/>
    <w:rPr>
      <w:vertAlign w:val="superscript"/>
    </w:rPr>
  </w:style>
  <w:style w:type="character" w:styleId="UnresolvedMention">
    <w:name w:val="Unresolved Mention"/>
    <w:basedOn w:val="DefaultParagraphFont"/>
    <w:uiPriority w:val="99"/>
    <w:semiHidden/>
    <w:unhideWhenUsed/>
    <w:rsid w:val="009170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1347">
      <w:bodyDiv w:val="1"/>
      <w:marLeft w:val="0"/>
      <w:marRight w:val="0"/>
      <w:marTop w:val="0"/>
      <w:marBottom w:val="0"/>
      <w:divBdr>
        <w:top w:val="none" w:sz="0" w:space="0" w:color="auto"/>
        <w:left w:val="none" w:sz="0" w:space="0" w:color="auto"/>
        <w:bottom w:val="none" w:sz="0" w:space="0" w:color="auto"/>
        <w:right w:val="none" w:sz="0" w:space="0" w:color="auto"/>
      </w:divBdr>
      <w:divsChild>
        <w:div w:id="2027440428">
          <w:marLeft w:val="0"/>
          <w:marRight w:val="0"/>
          <w:marTop w:val="0"/>
          <w:marBottom w:val="0"/>
          <w:divBdr>
            <w:top w:val="none" w:sz="0" w:space="0" w:color="auto"/>
            <w:left w:val="none" w:sz="0" w:space="0" w:color="auto"/>
            <w:bottom w:val="none" w:sz="0" w:space="0" w:color="auto"/>
            <w:right w:val="none" w:sz="0" w:space="0" w:color="auto"/>
          </w:divBdr>
        </w:div>
        <w:div w:id="1067530016">
          <w:marLeft w:val="0"/>
          <w:marRight w:val="0"/>
          <w:marTop w:val="0"/>
          <w:marBottom w:val="0"/>
          <w:divBdr>
            <w:top w:val="none" w:sz="0" w:space="0" w:color="auto"/>
            <w:left w:val="none" w:sz="0" w:space="0" w:color="auto"/>
            <w:bottom w:val="none" w:sz="0" w:space="0" w:color="auto"/>
            <w:right w:val="none" w:sz="0" w:space="0" w:color="auto"/>
          </w:divBdr>
        </w:div>
        <w:div w:id="1588349201">
          <w:marLeft w:val="0"/>
          <w:marRight w:val="0"/>
          <w:marTop w:val="0"/>
          <w:marBottom w:val="0"/>
          <w:divBdr>
            <w:top w:val="none" w:sz="0" w:space="0" w:color="auto"/>
            <w:left w:val="none" w:sz="0" w:space="0" w:color="auto"/>
            <w:bottom w:val="none" w:sz="0" w:space="0" w:color="auto"/>
            <w:right w:val="none" w:sz="0" w:space="0" w:color="auto"/>
          </w:divBdr>
        </w:div>
        <w:div w:id="1034766858">
          <w:marLeft w:val="0"/>
          <w:marRight w:val="0"/>
          <w:marTop w:val="0"/>
          <w:marBottom w:val="0"/>
          <w:divBdr>
            <w:top w:val="none" w:sz="0" w:space="0" w:color="auto"/>
            <w:left w:val="none" w:sz="0" w:space="0" w:color="auto"/>
            <w:bottom w:val="none" w:sz="0" w:space="0" w:color="auto"/>
            <w:right w:val="none" w:sz="0" w:space="0" w:color="auto"/>
          </w:divBdr>
        </w:div>
        <w:div w:id="1905603841">
          <w:marLeft w:val="0"/>
          <w:marRight w:val="0"/>
          <w:marTop w:val="0"/>
          <w:marBottom w:val="0"/>
          <w:divBdr>
            <w:top w:val="none" w:sz="0" w:space="0" w:color="auto"/>
            <w:left w:val="none" w:sz="0" w:space="0" w:color="auto"/>
            <w:bottom w:val="none" w:sz="0" w:space="0" w:color="auto"/>
            <w:right w:val="none" w:sz="0" w:space="0" w:color="auto"/>
          </w:divBdr>
        </w:div>
      </w:divsChild>
    </w:div>
    <w:div w:id="888420795">
      <w:bodyDiv w:val="1"/>
      <w:marLeft w:val="0"/>
      <w:marRight w:val="0"/>
      <w:marTop w:val="0"/>
      <w:marBottom w:val="0"/>
      <w:divBdr>
        <w:top w:val="none" w:sz="0" w:space="0" w:color="auto"/>
        <w:left w:val="none" w:sz="0" w:space="0" w:color="auto"/>
        <w:bottom w:val="none" w:sz="0" w:space="0" w:color="auto"/>
        <w:right w:val="none" w:sz="0" w:space="0" w:color="auto"/>
      </w:divBdr>
      <w:divsChild>
        <w:div w:id="88819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ijnv.ir/article-1-302-en.pdf"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translance.net/home/job_view_details/49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F16F9-3B20-4509-96CC-CF1740B85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16</Pages>
  <Words>3442</Words>
  <Characters>19624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فصل اول                                                                                                                     کلیات پژوهش</vt:lpstr>
    </vt:vector>
  </TitlesOfParts>
  <Company/>
  <LinksUpToDate>false</LinksUpToDate>
  <CharactersWithSpaces>23020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فصل اول                                                                                                                     کلیات پژوهش</dc:title>
  <dc:creator>javad</dc:creator>
  <cp:lastModifiedBy>Javad Fadardi</cp:lastModifiedBy>
  <cp:revision>4</cp:revision>
  <cp:lastPrinted>2018-08-11T11:44:00Z</cp:lastPrinted>
  <dcterms:created xsi:type="dcterms:W3CDTF">2018-08-12T11:16:00Z</dcterms:created>
  <dcterms:modified xsi:type="dcterms:W3CDTF">2018-08-12T11:58:00Z</dcterms:modified>
</cp:coreProperties>
</file>